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5D472" w14:textId="77777777" w:rsidR="00BA0D6E" w:rsidRDefault="00BA0D6E" w:rsidP="00837DC9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INSTRUKCJA WYPEŁNIANIA WNIOSKU</w:t>
      </w:r>
    </w:p>
    <w:p w14:paraId="3453ED09" w14:textId="77777777" w:rsidR="009D771E" w:rsidRDefault="00BA0D6E" w:rsidP="00837DC9">
      <w:pPr>
        <w:spacing w:after="0" w:line="276" w:lineRule="auto"/>
        <w:jc w:val="both"/>
        <w:rPr>
          <w:b/>
        </w:rPr>
      </w:pPr>
      <w:r>
        <w:rPr>
          <w:b/>
          <w:bCs/>
          <w:sz w:val="28"/>
          <w:szCs w:val="28"/>
        </w:rPr>
        <w:t xml:space="preserve">o dofinansowanie </w:t>
      </w:r>
      <w:r w:rsidR="00E106DD">
        <w:rPr>
          <w:b/>
          <w:bCs/>
          <w:sz w:val="28"/>
          <w:szCs w:val="28"/>
        </w:rPr>
        <w:t xml:space="preserve">w formie dotacji, </w:t>
      </w:r>
      <w:r>
        <w:rPr>
          <w:b/>
          <w:bCs/>
          <w:sz w:val="28"/>
          <w:szCs w:val="28"/>
        </w:rPr>
        <w:t xml:space="preserve">w ramach </w:t>
      </w:r>
      <w:r w:rsidR="00B10536">
        <w:rPr>
          <w:b/>
          <w:bCs/>
          <w:sz w:val="28"/>
          <w:szCs w:val="28"/>
        </w:rPr>
        <w:t>p</w:t>
      </w:r>
      <w:r>
        <w:rPr>
          <w:b/>
          <w:bCs/>
          <w:sz w:val="28"/>
          <w:szCs w:val="28"/>
        </w:rPr>
        <w:t xml:space="preserve">rogramu </w:t>
      </w:r>
      <w:r w:rsidR="00B10536">
        <w:rPr>
          <w:b/>
          <w:bCs/>
          <w:sz w:val="28"/>
          <w:szCs w:val="28"/>
        </w:rPr>
        <w:t>p</w:t>
      </w:r>
      <w:r w:rsidR="000B449B">
        <w:rPr>
          <w:b/>
          <w:bCs/>
          <w:sz w:val="28"/>
          <w:szCs w:val="28"/>
        </w:rPr>
        <w:t xml:space="preserve">riorytetowego </w:t>
      </w:r>
      <w:r w:rsidR="00B10536">
        <w:rPr>
          <w:b/>
          <w:bCs/>
          <w:sz w:val="28"/>
          <w:szCs w:val="28"/>
        </w:rPr>
        <w:t>„</w:t>
      </w:r>
      <w:r>
        <w:rPr>
          <w:b/>
          <w:bCs/>
          <w:sz w:val="28"/>
          <w:szCs w:val="28"/>
        </w:rPr>
        <w:t>Czyste Powietrze</w:t>
      </w:r>
      <w:r w:rsidR="00B10536">
        <w:rPr>
          <w:b/>
          <w:bCs/>
          <w:sz w:val="28"/>
          <w:szCs w:val="28"/>
        </w:rPr>
        <w:t>”</w:t>
      </w:r>
      <w:r w:rsidR="005B7168">
        <w:rPr>
          <w:b/>
          <w:bCs/>
          <w:sz w:val="28"/>
          <w:szCs w:val="28"/>
        </w:rPr>
        <w:t>,</w:t>
      </w:r>
      <w:r w:rsidR="005B7168" w:rsidRPr="005B7168">
        <w:rPr>
          <w:b/>
          <w:bCs/>
          <w:sz w:val="28"/>
          <w:szCs w:val="28"/>
        </w:rPr>
        <w:t xml:space="preserve"> </w:t>
      </w:r>
      <w:r w:rsidR="005B7168">
        <w:rPr>
          <w:b/>
          <w:bCs/>
          <w:sz w:val="28"/>
          <w:szCs w:val="28"/>
        </w:rPr>
        <w:t xml:space="preserve">dostępnego </w:t>
      </w:r>
      <w:r w:rsidR="00C96B42">
        <w:rPr>
          <w:b/>
          <w:bCs/>
          <w:sz w:val="28"/>
          <w:szCs w:val="28"/>
        </w:rPr>
        <w:t>w serwisie gov.pl</w:t>
      </w:r>
    </w:p>
    <w:p w14:paraId="12B94106" w14:textId="77777777" w:rsidR="00FD69C6" w:rsidRPr="00B313C9" w:rsidRDefault="00FD69C6">
      <w:pPr>
        <w:spacing w:after="0" w:line="276" w:lineRule="auto"/>
        <w:ind w:left="993" w:hanging="284"/>
        <w:jc w:val="both"/>
        <w:rPr>
          <w:b/>
          <w:u w:val="single"/>
        </w:rPr>
      </w:pPr>
    </w:p>
    <w:p w14:paraId="680032FB" w14:textId="77777777" w:rsidR="00FD69C6" w:rsidRDefault="003D1E49">
      <w:pPr>
        <w:spacing w:after="0" w:line="276" w:lineRule="auto"/>
        <w:jc w:val="both"/>
        <w:rPr>
          <w:b/>
          <w:sz w:val="24"/>
          <w:szCs w:val="24"/>
        </w:rPr>
      </w:pPr>
      <w:r w:rsidRPr="00B313C9">
        <w:rPr>
          <w:b/>
          <w:sz w:val="24"/>
          <w:szCs w:val="24"/>
        </w:rPr>
        <w:t>ZALECENIA OGÓLNE</w:t>
      </w:r>
    </w:p>
    <w:p w14:paraId="6AB0C30A" w14:textId="77777777" w:rsidR="00625134" w:rsidRDefault="00625134">
      <w:pPr>
        <w:pStyle w:val="Akapitzlist"/>
        <w:numPr>
          <w:ilvl w:val="0"/>
          <w:numId w:val="163"/>
        </w:numPr>
        <w:jc w:val="both"/>
      </w:pPr>
      <w:r>
        <w:t>P</w:t>
      </w:r>
      <w:r w:rsidRPr="00C35FAE">
        <w:t xml:space="preserve">rzed rozpoczęciem wypełniania formularza wniosku o dofinansowanie należy </w:t>
      </w:r>
      <w:r w:rsidRPr="001D3515">
        <w:t xml:space="preserve">zapoznać się </w:t>
      </w:r>
      <w:r w:rsidR="00C35FAE">
        <w:br/>
      </w:r>
      <w:r w:rsidRPr="001D3515">
        <w:t xml:space="preserve">z treścią </w:t>
      </w:r>
      <w:r w:rsidR="00F653D4">
        <w:t>P</w:t>
      </w:r>
      <w:r w:rsidRPr="001D3515">
        <w:t xml:space="preserve">rogramu </w:t>
      </w:r>
      <w:r w:rsidR="00F653D4">
        <w:t>P</w:t>
      </w:r>
      <w:r w:rsidR="00080AB2" w:rsidRPr="001D3515">
        <w:t>riorytetowego</w:t>
      </w:r>
      <w:r w:rsidRPr="001D3515">
        <w:t xml:space="preserve"> </w:t>
      </w:r>
      <w:r w:rsidR="00F653D4">
        <w:t>C</w:t>
      </w:r>
      <w:r w:rsidRPr="001D3515">
        <w:t xml:space="preserve">zyste </w:t>
      </w:r>
      <w:r w:rsidR="00F653D4">
        <w:t>P</w:t>
      </w:r>
      <w:r w:rsidRPr="001D3515">
        <w:t>owietrze</w:t>
      </w:r>
      <w:r w:rsidR="00F653D4">
        <w:t>.</w:t>
      </w:r>
    </w:p>
    <w:p w14:paraId="1A373A24" w14:textId="77777777" w:rsidR="00625134" w:rsidRDefault="00C030C6" w:rsidP="002D00B4">
      <w:pPr>
        <w:pStyle w:val="Akapitzlist"/>
        <w:numPr>
          <w:ilvl w:val="0"/>
          <w:numId w:val="163"/>
        </w:numPr>
        <w:jc w:val="both"/>
      </w:pPr>
      <w:r w:rsidRPr="006F2EF2">
        <w:t xml:space="preserve">We wniosku </w:t>
      </w:r>
      <w:r w:rsidR="00940C77">
        <w:t xml:space="preserve">o dofinansowanie przedsięwzięcia </w:t>
      </w:r>
      <w:r w:rsidR="00CA68F3" w:rsidRPr="006F2EF2">
        <w:t>(część A, B</w:t>
      </w:r>
      <w:r w:rsidR="00941446" w:rsidRPr="006F2EF2">
        <w:t>, C, D, E,</w:t>
      </w:r>
      <w:r w:rsidR="00F8012D" w:rsidRPr="006F2EF2">
        <w:t xml:space="preserve"> F</w:t>
      </w:r>
      <w:r w:rsidR="0079037A" w:rsidRPr="006F2EF2">
        <w:t>,</w:t>
      </w:r>
      <w:r w:rsidR="00CA68F3" w:rsidRPr="006F2EF2">
        <w:t xml:space="preserve">) </w:t>
      </w:r>
      <w:r w:rsidRPr="00CE3700">
        <w:rPr>
          <w:u w:val="single"/>
        </w:rPr>
        <w:t xml:space="preserve">należy wypełnić </w:t>
      </w:r>
      <w:r w:rsidR="002D00B4" w:rsidRPr="002D00B4">
        <w:rPr>
          <w:u w:val="single"/>
        </w:rPr>
        <w:t>żółte pola, które dotyczą Wnioskodawcy i przedsięwzięcia</w:t>
      </w:r>
      <w:r w:rsidR="006B615E">
        <w:t>.</w:t>
      </w:r>
    </w:p>
    <w:p w14:paraId="53BE32F2" w14:textId="77777777" w:rsidR="00625134" w:rsidRDefault="00396431">
      <w:pPr>
        <w:pStyle w:val="Akapitzlist"/>
        <w:numPr>
          <w:ilvl w:val="0"/>
          <w:numId w:val="163"/>
        </w:numPr>
        <w:jc w:val="both"/>
      </w:pPr>
      <w:r w:rsidRPr="006F2EF2">
        <w:t>Informacje zawarte w formularzu powinny być aktualne i zgodne ze stanem faktycznym.</w:t>
      </w:r>
    </w:p>
    <w:p w14:paraId="42B54CC6" w14:textId="18AAC67E" w:rsidR="002307ED" w:rsidRPr="00963322" w:rsidRDefault="003D1E49" w:rsidP="00963322">
      <w:pPr>
        <w:ind w:left="360"/>
        <w:jc w:val="both"/>
        <w:rPr>
          <w:b/>
          <w:u w:val="single"/>
        </w:rPr>
      </w:pPr>
      <w:r w:rsidRPr="00963322">
        <w:rPr>
          <w:b/>
          <w:bCs/>
        </w:rPr>
        <w:t>Zaleca się wypełni</w:t>
      </w:r>
      <w:r w:rsidR="0073002E" w:rsidRPr="00963322">
        <w:rPr>
          <w:b/>
          <w:bCs/>
        </w:rPr>
        <w:t>anie</w:t>
      </w:r>
      <w:r w:rsidRPr="00963322">
        <w:rPr>
          <w:b/>
          <w:bCs/>
        </w:rPr>
        <w:t xml:space="preserve"> formularz</w:t>
      </w:r>
      <w:r w:rsidR="0073002E" w:rsidRPr="00963322">
        <w:rPr>
          <w:b/>
          <w:bCs/>
        </w:rPr>
        <w:t>a</w:t>
      </w:r>
      <w:r w:rsidRPr="00963322">
        <w:rPr>
          <w:b/>
          <w:bCs/>
        </w:rPr>
        <w:t xml:space="preserve"> w ustalonej kolejności zgodnie z numeracją pól.</w:t>
      </w:r>
    </w:p>
    <w:p w14:paraId="404F201F" w14:textId="77777777" w:rsidR="00CC3651" w:rsidRDefault="0007559E" w:rsidP="00E63665">
      <w:pPr>
        <w:spacing w:line="276" w:lineRule="auto"/>
        <w:jc w:val="both"/>
        <w:rPr>
          <w:u w:val="single"/>
        </w:rPr>
      </w:pPr>
      <w:r w:rsidRPr="005F28FA">
        <w:rPr>
          <w:b/>
          <w:u w:val="single"/>
        </w:rPr>
        <w:t>Uwaga!:</w:t>
      </w:r>
      <w:r>
        <w:rPr>
          <w:u w:val="single"/>
        </w:rPr>
        <w:t xml:space="preserve"> </w:t>
      </w:r>
      <w:r w:rsidR="003F0D44">
        <w:rPr>
          <w:u w:val="single"/>
        </w:rPr>
        <w:t>Wyświetlanie i edycja</w:t>
      </w:r>
      <w:r>
        <w:rPr>
          <w:u w:val="single"/>
        </w:rPr>
        <w:t xml:space="preserve"> poszczególnych pól jest uzależniona od</w:t>
      </w:r>
      <w:r w:rsidR="007E78A0">
        <w:rPr>
          <w:u w:val="single"/>
        </w:rPr>
        <w:t xml:space="preserve"> zaznaczenia określonych pól i </w:t>
      </w:r>
      <w:r w:rsidR="003F0D44">
        <w:rPr>
          <w:u w:val="single"/>
        </w:rPr>
        <w:t>oświadczeń</w:t>
      </w:r>
      <w:r>
        <w:rPr>
          <w:u w:val="single"/>
        </w:rPr>
        <w:t>.</w:t>
      </w:r>
    </w:p>
    <w:p w14:paraId="747A2F3B" w14:textId="16D79068" w:rsidR="009E1D9C" w:rsidRDefault="00CC3651" w:rsidP="009E1D9C">
      <w:pPr>
        <w:jc w:val="both"/>
      </w:pPr>
      <w:r>
        <w:t xml:space="preserve">W celu uzupełnienia i złożenia wniosku, po kliknięciu w ikonę </w:t>
      </w:r>
      <w:r w:rsidR="00ED79E7" w:rsidRPr="005F28FA">
        <w:rPr>
          <w:b/>
        </w:rPr>
        <w:t>Złóż</w:t>
      </w:r>
      <w:r w:rsidRPr="005F28FA">
        <w:rPr>
          <w:b/>
        </w:rPr>
        <w:t xml:space="preserve"> wniosek</w:t>
      </w:r>
      <w:r>
        <w:t xml:space="preserve"> na stronie gov.pl, Wnioskodawca zostanie przekierowany do </w:t>
      </w:r>
      <w:r w:rsidR="009E1D9C">
        <w:t>stron</w:t>
      </w:r>
      <w:r w:rsidR="00963322">
        <w:t>y</w:t>
      </w:r>
      <w:r w:rsidR="009E1D9C">
        <w:t xml:space="preserve"> login.gov.pl gdzie należy wybrać </w:t>
      </w:r>
      <w:r w:rsidR="008056A6">
        <w:t xml:space="preserve">poświadczenie, </w:t>
      </w:r>
      <w:r w:rsidR="009E1D9C">
        <w:t xml:space="preserve">za pomocą </w:t>
      </w:r>
      <w:r w:rsidR="008056A6">
        <w:t>którego</w:t>
      </w:r>
      <w:r w:rsidR="009E1D9C">
        <w:t xml:space="preserve"> Użytkownik zaloguje się do konta</w:t>
      </w:r>
      <w:r w:rsidR="008056A6">
        <w:t xml:space="preserve"> w </w:t>
      </w:r>
      <w:r w:rsidR="0008661D">
        <w:t xml:space="preserve">Generatorze Wniosków o Dofinansowanie (dalej: </w:t>
      </w:r>
      <w:r w:rsidR="008056A6">
        <w:t>GWD</w:t>
      </w:r>
      <w:r w:rsidR="0008661D">
        <w:t>)</w:t>
      </w:r>
      <w:r w:rsidR="009E1D9C">
        <w:t>.</w:t>
      </w:r>
    </w:p>
    <w:p w14:paraId="43872471" w14:textId="77777777" w:rsidR="006F0529" w:rsidRDefault="006F0529" w:rsidP="006F0529">
      <w:pPr>
        <w:rPr>
          <w:rStyle w:val="Wyrnienieintensywne"/>
          <w:b w:val="0"/>
        </w:rPr>
      </w:pPr>
    </w:p>
    <w:p w14:paraId="328DE116" w14:textId="77777777" w:rsidR="006F0529" w:rsidRDefault="006F0529" w:rsidP="005F28FA">
      <w:pPr>
        <w:spacing w:line="276" w:lineRule="auto"/>
        <w:jc w:val="center"/>
      </w:pPr>
      <w:r w:rsidRPr="00013899">
        <w:rPr>
          <w:noProof/>
          <w:lang w:eastAsia="pl-PL"/>
        </w:rPr>
        <w:drawing>
          <wp:inline distT="0" distB="0" distL="0" distR="0" wp14:anchorId="695830AB" wp14:editId="775000BC">
            <wp:extent cx="3915722" cy="2084070"/>
            <wp:effectExtent l="0" t="0" r="889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9421" cy="2086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47D80" w14:textId="22000EF4" w:rsidR="00EF5101" w:rsidRDefault="00EF5101" w:rsidP="00963322">
      <w:pPr>
        <w:jc w:val="both"/>
      </w:pPr>
      <w:r>
        <w:t xml:space="preserve">W przypadku braku posiadania konta w </w:t>
      </w:r>
      <w:r w:rsidR="0008661D">
        <w:t>GWD</w:t>
      </w:r>
      <w:r>
        <w:t xml:space="preserve"> należy zarejestrować się za pomocą profilu zaufanego. </w:t>
      </w:r>
    </w:p>
    <w:p w14:paraId="3E24E329" w14:textId="6CD968FC" w:rsidR="00EF5101" w:rsidRPr="005F28FA" w:rsidRDefault="009E1D9C" w:rsidP="005F28FA">
      <w:pPr>
        <w:jc w:val="both"/>
        <w:rPr>
          <w:rStyle w:val="Uwydatnienie"/>
          <w:b/>
          <w:color w:val="auto"/>
        </w:rPr>
      </w:pPr>
      <w:r>
        <w:t>W</w:t>
      </w:r>
      <w:r w:rsidR="00EF5101">
        <w:t xml:space="preserve">yświetli się formularz rejestracji konta </w:t>
      </w:r>
      <w:r w:rsidR="0008661D">
        <w:t>w GWD</w:t>
      </w:r>
      <w:r w:rsidR="00EF5101">
        <w:t>,</w:t>
      </w:r>
      <w:r>
        <w:t xml:space="preserve"> </w:t>
      </w:r>
      <w:r w:rsidR="00EF5101">
        <w:t>a takie dane jak PESEL, imię i nazwisko (dane są nieedytowalne) będą uzupełnione.</w:t>
      </w:r>
      <w:r w:rsidR="008056A6">
        <w:t xml:space="preserve"> N</w:t>
      </w:r>
      <w:r w:rsidR="00EF5101">
        <w:t>ależy uzupełnić pozostałe dane</w:t>
      </w:r>
      <w:r w:rsidR="008056A6">
        <w:t>,</w:t>
      </w:r>
      <w:r w:rsidR="00EF5101">
        <w:t xml:space="preserve"> przepisać wygenerowany tekst (kod CAPTCHA)</w:t>
      </w:r>
      <w:r w:rsidR="008056A6">
        <w:t xml:space="preserve"> i kliknąć klawisz </w:t>
      </w:r>
      <w:r w:rsidR="008056A6" w:rsidRPr="00963322">
        <w:rPr>
          <w:b/>
        </w:rPr>
        <w:t>Zarejestruj</w:t>
      </w:r>
      <w:r w:rsidR="00EF5101">
        <w:t>.</w:t>
      </w:r>
    </w:p>
    <w:p w14:paraId="282B7BCE" w14:textId="01B6CD0B" w:rsidR="001E7F18" w:rsidRPr="005F28FA" w:rsidRDefault="001E7F18" w:rsidP="007E78A0">
      <w:pPr>
        <w:jc w:val="both"/>
        <w:rPr>
          <w:rStyle w:val="Uwydatnienie"/>
          <w:iCs w:val="0"/>
          <w:color w:val="auto"/>
        </w:rPr>
      </w:pPr>
      <w:r w:rsidRPr="005F28FA">
        <w:rPr>
          <w:rStyle w:val="Uwydatnienie"/>
          <w:b/>
          <w:color w:val="auto"/>
        </w:rPr>
        <w:t xml:space="preserve">Uwaga! </w:t>
      </w:r>
      <w:r w:rsidRPr="005F28FA">
        <w:rPr>
          <w:rStyle w:val="Uwydatnienie"/>
          <w:color w:val="auto"/>
        </w:rPr>
        <w:t xml:space="preserve">W przypadku, gdy konto </w:t>
      </w:r>
      <w:r w:rsidR="0008661D">
        <w:rPr>
          <w:rStyle w:val="Uwydatnienie"/>
          <w:color w:val="auto"/>
        </w:rPr>
        <w:t xml:space="preserve">w GWD </w:t>
      </w:r>
      <w:r w:rsidRPr="005F28FA">
        <w:rPr>
          <w:rStyle w:val="Uwydatnienie"/>
          <w:color w:val="auto"/>
        </w:rPr>
        <w:t>nie będzie używane przez 6 miesięcy zostanie ono zablokowane</w:t>
      </w:r>
      <w:r w:rsidRPr="005F28FA">
        <w:rPr>
          <w:rStyle w:val="Uwydatnienie"/>
          <w:b/>
          <w:color w:val="auto"/>
        </w:rPr>
        <w:t xml:space="preserve">. </w:t>
      </w:r>
      <w:r w:rsidRPr="005F28FA">
        <w:t xml:space="preserve">Komunikat o blokadzie konta jest wyświetlany podczas próby zalogowania się użytkownika do takiego konta. </w:t>
      </w:r>
      <w:r w:rsidRPr="005F28FA">
        <w:rPr>
          <w:rStyle w:val="Uwydatnienie"/>
          <w:color w:val="auto"/>
        </w:rPr>
        <w:t>W celu odblokowania należy wysłać prośbę o odblokowanie konta z</w:t>
      </w:r>
      <w:r w:rsidR="00417350">
        <w:rPr>
          <w:rStyle w:val="Uwydatnienie"/>
          <w:color w:val="auto"/>
        </w:rPr>
        <w:t> </w:t>
      </w:r>
      <w:r w:rsidRPr="005F28FA">
        <w:rPr>
          <w:rStyle w:val="Uwydatnienie"/>
          <w:color w:val="auto"/>
        </w:rPr>
        <w:t>podaniem LOGINU na adres</w:t>
      </w:r>
      <w:r w:rsidRPr="005F28FA">
        <w:t xml:space="preserve"> </w:t>
      </w:r>
      <w:r w:rsidRPr="00464ECB">
        <w:rPr>
          <w:b/>
          <w:color w:val="0070C0"/>
          <w:u w:val="single"/>
        </w:rPr>
        <w:t>gwd@nfosigw.gov.pl</w:t>
      </w:r>
      <w:r>
        <w:rPr>
          <w:b/>
          <w:color w:val="0070C0"/>
          <w:u w:val="single"/>
        </w:rPr>
        <w:t>.</w:t>
      </w:r>
    </w:p>
    <w:p w14:paraId="2739547F" w14:textId="47721023" w:rsidR="006F0529" w:rsidRPr="00963322" w:rsidRDefault="009E1D9C" w:rsidP="00963322">
      <w:pPr>
        <w:jc w:val="both"/>
        <w:rPr>
          <w:iCs/>
        </w:rPr>
      </w:pPr>
      <w:r w:rsidRPr="00963322">
        <w:rPr>
          <w:b/>
          <w:iCs/>
        </w:rPr>
        <w:lastRenderedPageBreak/>
        <w:t>Uwaga!</w:t>
      </w:r>
      <w:r w:rsidRPr="00963322">
        <w:rPr>
          <w:iCs/>
        </w:rPr>
        <w:t xml:space="preserve"> Jeżeli </w:t>
      </w:r>
      <w:r>
        <w:rPr>
          <w:iCs/>
        </w:rPr>
        <w:t xml:space="preserve">Wniosek składa pełnomocnik, </w:t>
      </w:r>
      <w:r w:rsidR="008056A6">
        <w:rPr>
          <w:iCs/>
        </w:rPr>
        <w:t>musi on</w:t>
      </w:r>
      <w:r>
        <w:rPr>
          <w:iCs/>
        </w:rPr>
        <w:t xml:space="preserve"> </w:t>
      </w:r>
      <w:r w:rsidR="00F23EDC">
        <w:rPr>
          <w:iCs/>
        </w:rPr>
        <w:t>utworzyć</w:t>
      </w:r>
      <w:r>
        <w:rPr>
          <w:iCs/>
        </w:rPr>
        <w:t xml:space="preserve"> </w:t>
      </w:r>
      <w:r w:rsidR="00A24162">
        <w:rPr>
          <w:iCs/>
        </w:rPr>
        <w:t>konto w GWD podając swoje dane lub</w:t>
      </w:r>
      <w:r>
        <w:rPr>
          <w:iCs/>
        </w:rPr>
        <w:t xml:space="preserve"> zalogować </w:t>
      </w:r>
      <w:r w:rsidR="00F23EDC">
        <w:rPr>
          <w:iCs/>
        </w:rPr>
        <w:t xml:space="preserve">się </w:t>
      </w:r>
      <w:r>
        <w:rPr>
          <w:iCs/>
        </w:rPr>
        <w:t xml:space="preserve">do </w:t>
      </w:r>
      <w:r w:rsidR="00F23EDC" w:rsidRPr="00A24162">
        <w:rPr>
          <w:iCs/>
        </w:rPr>
        <w:t>własnego</w:t>
      </w:r>
      <w:r w:rsidR="00F23EDC">
        <w:rPr>
          <w:iCs/>
        </w:rPr>
        <w:t xml:space="preserve"> </w:t>
      </w:r>
      <w:r>
        <w:rPr>
          <w:iCs/>
        </w:rPr>
        <w:t xml:space="preserve">konta, a następnie </w:t>
      </w:r>
      <w:r w:rsidR="00F23EDC">
        <w:rPr>
          <w:iCs/>
        </w:rPr>
        <w:t>utworzyć nowy Wniosek</w:t>
      </w:r>
      <w:r w:rsidR="004C27AA">
        <w:rPr>
          <w:iCs/>
        </w:rPr>
        <w:t>, który</w:t>
      </w:r>
      <w:r w:rsidR="00F23EDC">
        <w:rPr>
          <w:iCs/>
        </w:rPr>
        <w:t xml:space="preserve"> </w:t>
      </w:r>
      <w:r>
        <w:rPr>
          <w:iCs/>
        </w:rPr>
        <w:t>wypełni</w:t>
      </w:r>
      <w:r w:rsidR="004C27AA">
        <w:rPr>
          <w:iCs/>
        </w:rPr>
        <w:t>a</w:t>
      </w:r>
      <w:r>
        <w:rPr>
          <w:iCs/>
        </w:rPr>
        <w:t xml:space="preserve"> dan</w:t>
      </w:r>
      <w:r w:rsidR="004C27AA">
        <w:rPr>
          <w:iCs/>
        </w:rPr>
        <w:t>ymi</w:t>
      </w:r>
      <w:r>
        <w:rPr>
          <w:iCs/>
        </w:rPr>
        <w:t xml:space="preserve"> Wnioskodawcy</w:t>
      </w:r>
      <w:r w:rsidR="0008661D">
        <w:rPr>
          <w:iCs/>
        </w:rPr>
        <w:t>, podając swoje dane teleadresowe</w:t>
      </w:r>
      <w:r>
        <w:rPr>
          <w:iCs/>
        </w:rPr>
        <w:t>.</w:t>
      </w:r>
    </w:p>
    <w:p w14:paraId="22312F7A" w14:textId="241440F0" w:rsidR="00CC3651" w:rsidRDefault="00CC3651">
      <w:pPr>
        <w:spacing w:line="276" w:lineRule="auto"/>
        <w:jc w:val="both"/>
      </w:pPr>
      <w:r>
        <w:t xml:space="preserve">Po zalogowaniu, należy </w:t>
      </w:r>
      <w:r w:rsidR="003F0D44">
        <w:t>wybrać</w:t>
      </w:r>
      <w:r w:rsidR="00E53AE2">
        <w:t xml:space="preserve"> </w:t>
      </w:r>
      <w:r w:rsidR="00A32603">
        <w:t xml:space="preserve">konkurs </w:t>
      </w:r>
      <w:r w:rsidR="00A32603" w:rsidRPr="00096DC8">
        <w:rPr>
          <w:b/>
        </w:rPr>
        <w:t>CP-WNIOSEK O DOFINANSOWANIE</w:t>
      </w:r>
      <w:r w:rsidR="00A32603">
        <w:t xml:space="preserve"> oraz </w:t>
      </w:r>
      <w:r w:rsidR="00E53AE2">
        <w:t>województwo odpowiednie dla lokalizacji budynku/lokalu mieszkalnego, którego będzie do</w:t>
      </w:r>
      <w:r w:rsidR="007E78A0">
        <w:t>tyczył wniosek o </w:t>
      </w:r>
      <w:r w:rsidR="003F0D44">
        <w:t xml:space="preserve">dofinansowanie i nacisnąć </w:t>
      </w:r>
      <w:r w:rsidR="003F0D44" w:rsidRPr="005F28FA">
        <w:rPr>
          <w:b/>
        </w:rPr>
        <w:t>Zapisz i przejdź do edycji</w:t>
      </w:r>
      <w:r w:rsidR="003F0D44">
        <w:t>.</w:t>
      </w:r>
    </w:p>
    <w:p w14:paraId="53F7141D" w14:textId="77777777" w:rsidR="00E53AE2" w:rsidRDefault="00A32603" w:rsidP="00E63665">
      <w:pPr>
        <w:spacing w:line="276" w:lineRule="auto"/>
        <w:jc w:val="both"/>
        <w:rPr>
          <w:rFonts w:cs="Times New Roman"/>
        </w:rPr>
      </w:pPr>
      <w:r>
        <w:rPr>
          <w:noProof/>
          <w:lang w:eastAsia="pl-PL"/>
        </w:rPr>
        <w:drawing>
          <wp:inline distT="0" distB="0" distL="0" distR="0" wp14:anchorId="611B2718" wp14:editId="69B7BADA">
            <wp:extent cx="5760085" cy="17729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77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B9099" w14:textId="77777777" w:rsidR="00E53AE2" w:rsidRDefault="00E53AE2" w:rsidP="00E63665">
      <w:pPr>
        <w:spacing w:line="276" w:lineRule="auto"/>
        <w:jc w:val="both"/>
      </w:pPr>
      <w:r>
        <w:t xml:space="preserve">Formularz wniosku o dofinansowanie zbudowany jest z pól różnych typów (np. pola tekstowe, listy rozwijalne, pola wyboru). Ponadto pola te mogą być obowiązkowe lub opcjonalne. Aby ułatwić użytkownikowi wypełnianie formularza wniosku – przyjęto następujące oznaczenia: </w:t>
      </w:r>
    </w:p>
    <w:p w14:paraId="44772548" w14:textId="77777777" w:rsidR="00E53AE2" w:rsidRDefault="00E53AE2" w:rsidP="00E63665">
      <w:pPr>
        <w:spacing w:line="276" w:lineRule="auto"/>
        <w:jc w:val="both"/>
      </w:pPr>
      <w:r>
        <w:t xml:space="preserve">- kolor </w:t>
      </w:r>
      <w:r w:rsidR="00777035">
        <w:t>żółty</w:t>
      </w:r>
      <w:r>
        <w:t xml:space="preserve"> – pola edytowalne w formularzu,</w:t>
      </w:r>
    </w:p>
    <w:p w14:paraId="29DE23FC" w14:textId="77777777" w:rsidR="00E53AE2" w:rsidRDefault="00E53AE2" w:rsidP="00E63665">
      <w:pPr>
        <w:spacing w:line="276" w:lineRule="auto"/>
        <w:jc w:val="both"/>
      </w:pPr>
      <w:r>
        <w:t xml:space="preserve">- kolor ciemno pomarańczowy – pole, w którym aktualnie znajduje się kursor, </w:t>
      </w:r>
    </w:p>
    <w:p w14:paraId="4A173271" w14:textId="77777777" w:rsidR="00E53AE2" w:rsidRDefault="00E53AE2" w:rsidP="00E63665">
      <w:pPr>
        <w:spacing w:line="276" w:lineRule="auto"/>
        <w:jc w:val="both"/>
      </w:pPr>
      <w:r>
        <w:t xml:space="preserve">- kolor czerwony – </w:t>
      </w:r>
      <w:r w:rsidR="006D4ABF">
        <w:t>oznaczenie pól obowiązkowych (podświetlane jeżeli pole zostało kliknięte i nie wprowadzono danych) lub błędnie wypełnionych</w:t>
      </w:r>
      <w:r>
        <w:t xml:space="preserve">, </w:t>
      </w:r>
    </w:p>
    <w:p w14:paraId="76F70638" w14:textId="77777777" w:rsidR="00E53AE2" w:rsidRDefault="00E53AE2" w:rsidP="00E63665">
      <w:pPr>
        <w:spacing w:line="276" w:lineRule="auto"/>
        <w:jc w:val="both"/>
      </w:pPr>
      <w:r>
        <w:t>- kolor szary – pole niepodlegające edycji.</w:t>
      </w:r>
    </w:p>
    <w:p w14:paraId="7DB68521" w14:textId="77777777" w:rsidR="00E53AE2" w:rsidRDefault="00E53AE2" w:rsidP="00E63665">
      <w:pPr>
        <w:spacing w:line="276" w:lineRule="auto"/>
        <w:jc w:val="both"/>
      </w:pPr>
      <w:r>
        <w:t>Oznaczenia kolorów nie mają zastosowania do pól wyboru.</w:t>
      </w:r>
    </w:p>
    <w:p w14:paraId="5E1E4DAE" w14:textId="77777777" w:rsidR="00766D1D" w:rsidRPr="00E53AE2" w:rsidRDefault="00766D1D" w:rsidP="00E63665">
      <w:pPr>
        <w:spacing w:line="276" w:lineRule="auto"/>
        <w:jc w:val="both"/>
      </w:pPr>
    </w:p>
    <w:p w14:paraId="4B96EE71" w14:textId="77777777" w:rsidR="0073002E" w:rsidRDefault="0073002E">
      <w:pPr>
        <w:spacing w:after="0" w:line="276" w:lineRule="auto"/>
        <w:jc w:val="both"/>
        <w:rPr>
          <w:b/>
          <w:sz w:val="24"/>
          <w:szCs w:val="24"/>
        </w:rPr>
      </w:pPr>
      <w:r w:rsidRPr="0073002E">
        <w:rPr>
          <w:b/>
          <w:sz w:val="24"/>
          <w:szCs w:val="24"/>
        </w:rPr>
        <w:t xml:space="preserve">INSTRUKCJA WYPEŁNIANIA POSZCZEGÓLNYCH CZEŚCI WNIOSKU </w:t>
      </w:r>
    </w:p>
    <w:p w14:paraId="784643E8" w14:textId="77777777" w:rsidR="00317D64" w:rsidRPr="00837DC9" w:rsidRDefault="00317D64">
      <w:pPr>
        <w:spacing w:after="0" w:line="276" w:lineRule="auto"/>
        <w:jc w:val="both"/>
        <w:rPr>
          <w:b/>
        </w:rPr>
      </w:pPr>
      <w:r w:rsidRPr="00560CC8">
        <w:rPr>
          <w:b/>
        </w:rPr>
        <w:t xml:space="preserve">INFORMACJE WSTĘPNE </w:t>
      </w:r>
    </w:p>
    <w:p w14:paraId="3AA819D6" w14:textId="77777777" w:rsidR="00317D64" w:rsidRPr="00837DC9" w:rsidRDefault="00317D64">
      <w:pPr>
        <w:spacing w:after="0" w:line="276" w:lineRule="auto"/>
        <w:jc w:val="both"/>
      </w:pPr>
    </w:p>
    <w:p w14:paraId="5DF3F8A3" w14:textId="77777777" w:rsidR="007F18E3" w:rsidRPr="00556F8A" w:rsidRDefault="007F18E3" w:rsidP="007F18E3">
      <w:pPr>
        <w:spacing w:after="0" w:line="276" w:lineRule="auto"/>
        <w:jc w:val="both"/>
      </w:pPr>
      <w:r w:rsidRPr="008A46B8">
        <w:rPr>
          <w:b/>
        </w:rPr>
        <w:t xml:space="preserve">Pole nr 3 </w:t>
      </w:r>
      <w:r w:rsidRPr="00556F8A">
        <w:t xml:space="preserve">(pole obowiązkowe) W przypadku gdy wniosek jest tworzony i składany po raz pierwszy, możliwe jest zaznaczenie tylko opcji </w:t>
      </w:r>
      <w:r w:rsidRPr="008A46B8">
        <w:rPr>
          <w:b/>
        </w:rPr>
        <w:t>Złożenie wniosku</w:t>
      </w:r>
      <w:r w:rsidRPr="00556F8A">
        <w:t>.</w:t>
      </w:r>
    </w:p>
    <w:p w14:paraId="73967382" w14:textId="77777777" w:rsidR="007F18E3" w:rsidRDefault="007F18E3" w:rsidP="007F18E3">
      <w:pPr>
        <w:spacing w:after="0" w:line="276" w:lineRule="auto"/>
        <w:jc w:val="both"/>
      </w:pPr>
      <w:r w:rsidRPr="00556F8A">
        <w:t>Jeżeli Wnioskodawca chce złożyć korektę wniosku (wniosek jest składany po raz kolejny przed zawarciem umowy o dofinansowanie, po wprowadzonych poprawkach), należy otworzyć złożony w</w:t>
      </w:r>
      <w:r w:rsidR="007E78A0">
        <w:t> </w:t>
      </w:r>
      <w:r w:rsidRPr="00556F8A">
        <w:t>Funduszu wcześniej wniosek i go z</w:t>
      </w:r>
      <w:r>
        <w:t>modyfikować. W tym celu należy:</w:t>
      </w:r>
    </w:p>
    <w:p w14:paraId="6DDA2A73" w14:textId="77777777" w:rsidR="007F18E3" w:rsidRPr="00556F8A" w:rsidRDefault="007F18E3" w:rsidP="007F18E3">
      <w:pPr>
        <w:pStyle w:val="Akapitzlist"/>
        <w:numPr>
          <w:ilvl w:val="0"/>
          <w:numId w:val="185"/>
        </w:numPr>
        <w:spacing w:after="0" w:line="276" w:lineRule="auto"/>
        <w:jc w:val="both"/>
      </w:pPr>
      <w:r w:rsidRPr="00556F8A">
        <w:t xml:space="preserve">w menu głównym wybrać </w:t>
      </w:r>
      <w:r w:rsidRPr="007F18E3">
        <w:rPr>
          <w:b/>
        </w:rPr>
        <w:t>Wszystkie</w:t>
      </w:r>
      <w:r w:rsidRPr="00556F8A">
        <w:t xml:space="preserve"> – pozwala zobaczyć pełną listę swoich wniosków,</w:t>
      </w:r>
    </w:p>
    <w:p w14:paraId="659B7117" w14:textId="77777777" w:rsidR="007F18E3" w:rsidRPr="00556F8A" w:rsidRDefault="007F18E3" w:rsidP="007F18E3">
      <w:pPr>
        <w:pStyle w:val="Akapitzlist"/>
        <w:numPr>
          <w:ilvl w:val="0"/>
          <w:numId w:val="185"/>
        </w:numPr>
        <w:spacing w:after="0" w:line="276" w:lineRule="auto"/>
        <w:jc w:val="both"/>
      </w:pPr>
      <w:r w:rsidRPr="00556F8A">
        <w:t xml:space="preserve">wybrać właściwy wniosek i w kolumnie </w:t>
      </w:r>
      <w:r w:rsidRPr="007F18E3">
        <w:rPr>
          <w:b/>
        </w:rPr>
        <w:t>Akcja</w:t>
      </w:r>
      <w:r w:rsidRPr="00556F8A">
        <w:t xml:space="preserve"> wybrać </w:t>
      </w:r>
      <w:r w:rsidRPr="007F18E3">
        <w:rPr>
          <w:b/>
        </w:rPr>
        <w:t>Szczegóły</w:t>
      </w:r>
      <w:r w:rsidRPr="00556F8A">
        <w:t>,</w:t>
      </w:r>
    </w:p>
    <w:p w14:paraId="174E6E2D" w14:textId="77777777" w:rsidR="007F18E3" w:rsidRPr="00556F8A" w:rsidRDefault="007F18E3" w:rsidP="007F18E3">
      <w:pPr>
        <w:pStyle w:val="Akapitzlist"/>
        <w:numPr>
          <w:ilvl w:val="0"/>
          <w:numId w:val="185"/>
        </w:numPr>
        <w:spacing w:after="0" w:line="276" w:lineRule="auto"/>
        <w:jc w:val="both"/>
      </w:pPr>
      <w:r w:rsidRPr="00556F8A">
        <w:t xml:space="preserve">z menu górnego wybrać </w:t>
      </w:r>
      <w:r w:rsidRPr="007F18E3">
        <w:rPr>
          <w:b/>
        </w:rPr>
        <w:t>Utwórz aktualizację</w:t>
      </w:r>
      <w:r w:rsidRPr="00556F8A">
        <w:t>,</w:t>
      </w:r>
    </w:p>
    <w:p w14:paraId="36E580A0" w14:textId="77777777" w:rsidR="007F18E3" w:rsidRPr="00556F8A" w:rsidRDefault="007F18E3" w:rsidP="007F18E3">
      <w:pPr>
        <w:pStyle w:val="Akapitzlist"/>
        <w:numPr>
          <w:ilvl w:val="0"/>
          <w:numId w:val="185"/>
        </w:numPr>
        <w:spacing w:after="0" w:line="276" w:lineRule="auto"/>
        <w:jc w:val="both"/>
      </w:pPr>
      <w:r w:rsidRPr="00556F8A">
        <w:t xml:space="preserve">zaznaczyć we wniosku </w:t>
      </w:r>
      <w:r w:rsidRPr="007F18E3">
        <w:rPr>
          <w:b/>
        </w:rPr>
        <w:t>Korekta wniosku</w:t>
      </w:r>
      <w:r w:rsidRPr="00556F8A">
        <w:t xml:space="preserve"> (nr techniczny wniosku, którego dotyczy korekta zostanie uzupełniony automatycznie),</w:t>
      </w:r>
    </w:p>
    <w:p w14:paraId="1D845085" w14:textId="77777777" w:rsidR="007F18E3" w:rsidRPr="00556F8A" w:rsidRDefault="007F18E3" w:rsidP="007F18E3">
      <w:pPr>
        <w:pStyle w:val="Akapitzlist"/>
        <w:numPr>
          <w:ilvl w:val="0"/>
          <w:numId w:val="185"/>
        </w:numPr>
        <w:spacing w:after="0" w:line="276" w:lineRule="auto"/>
        <w:jc w:val="both"/>
      </w:pPr>
      <w:r w:rsidRPr="00556F8A">
        <w:lastRenderedPageBreak/>
        <w:t>wprowadzić zmiany we wniosku, a następnie postępować tak, jak przy złożeniu wniosku po raz pierwszy.</w:t>
      </w:r>
    </w:p>
    <w:p w14:paraId="7811C259" w14:textId="77777777" w:rsidR="007F18E3" w:rsidRPr="008A46B8" w:rsidRDefault="007F18E3" w:rsidP="007F18E3">
      <w:pPr>
        <w:spacing w:after="0" w:line="276" w:lineRule="auto"/>
        <w:jc w:val="both"/>
        <w:rPr>
          <w:b/>
        </w:rPr>
      </w:pPr>
      <w:r w:rsidRPr="008A46B8">
        <w:rPr>
          <w:b/>
        </w:rPr>
        <w:t xml:space="preserve"> </w:t>
      </w:r>
    </w:p>
    <w:p w14:paraId="5C59CDD6" w14:textId="77777777" w:rsidR="007F18E3" w:rsidRPr="008A46B8" w:rsidRDefault="007F18E3" w:rsidP="007F18E3">
      <w:pPr>
        <w:spacing w:after="0" w:line="276" w:lineRule="auto"/>
        <w:jc w:val="both"/>
        <w:rPr>
          <w:b/>
        </w:rPr>
      </w:pPr>
      <w:r w:rsidRPr="008A46B8">
        <w:rPr>
          <w:b/>
        </w:rPr>
        <w:t>Uwaga!</w:t>
      </w:r>
    </w:p>
    <w:p w14:paraId="7C3A6E2B" w14:textId="77777777" w:rsidR="007F18E3" w:rsidRPr="00556F8A" w:rsidRDefault="007F18E3" w:rsidP="007F18E3">
      <w:pPr>
        <w:spacing w:after="0" w:line="276" w:lineRule="auto"/>
        <w:jc w:val="both"/>
      </w:pPr>
      <w:r w:rsidRPr="00556F8A">
        <w:t xml:space="preserve">Złożenie korekty możliwe jest jeżeli wniosek ma status w Funduszu </w:t>
      </w:r>
      <w:r w:rsidRPr="008A46B8">
        <w:rPr>
          <w:b/>
        </w:rPr>
        <w:t>Przyjęty w WFOŚiGW</w:t>
      </w:r>
      <w:r w:rsidRPr="00556F8A">
        <w:t>.</w:t>
      </w:r>
    </w:p>
    <w:p w14:paraId="68A1693F" w14:textId="77777777" w:rsidR="007F18E3" w:rsidRPr="008A46B8" w:rsidRDefault="007F18E3" w:rsidP="007F18E3">
      <w:pPr>
        <w:spacing w:after="0" w:line="276" w:lineRule="auto"/>
        <w:jc w:val="both"/>
        <w:rPr>
          <w:b/>
        </w:rPr>
      </w:pPr>
      <w:r w:rsidRPr="008A46B8">
        <w:rPr>
          <w:b/>
        </w:rPr>
        <w:t>Uwaga!</w:t>
      </w:r>
    </w:p>
    <w:p w14:paraId="134F7905" w14:textId="77777777" w:rsidR="007F18E3" w:rsidRDefault="007F18E3" w:rsidP="007F18E3">
      <w:pPr>
        <w:spacing w:after="0" w:line="276" w:lineRule="auto"/>
        <w:jc w:val="both"/>
      </w:pPr>
      <w:r>
        <w:t>-</w:t>
      </w:r>
      <w:r w:rsidRPr="00556F8A">
        <w:t xml:space="preserve"> Możliwa jest jednokrotna korekta/uzupełnienie wniosku na wezwanie wfośigw – 30 dniowy termin na ocenę wniosku oraz wydanie decyzji przez wfośigw może ulec wydłużeniu o czas niezbędny na wykonanie czynności z tym związanych.</w:t>
      </w:r>
    </w:p>
    <w:p w14:paraId="6AE27434" w14:textId="77777777" w:rsidR="007F18E3" w:rsidRPr="00556F8A" w:rsidRDefault="007F18E3" w:rsidP="007F18E3">
      <w:pPr>
        <w:spacing w:after="0" w:line="276" w:lineRule="auto"/>
        <w:jc w:val="both"/>
      </w:pPr>
      <w:r>
        <w:t xml:space="preserve">- </w:t>
      </w:r>
      <w:r w:rsidRPr="00556F8A">
        <w:t xml:space="preserve">Dopuszcza się także jednokrotną korektę wniosku z inicjatywy Wnioskodawcy bez wezwania przez wfośigw. Złożenie takiej korekty wydłuża czas potrzebny na ocenę wniosku oraz wydanie decyzji przez wfośigw o kolejne 30 dni, liczone od daty jej złożenia. </w:t>
      </w:r>
    </w:p>
    <w:p w14:paraId="0C90E25C" w14:textId="77777777" w:rsidR="007F18E3" w:rsidRPr="008A46B8" w:rsidRDefault="007F18E3" w:rsidP="007F18E3">
      <w:pPr>
        <w:spacing w:after="0" w:line="276" w:lineRule="auto"/>
        <w:jc w:val="both"/>
        <w:rPr>
          <w:b/>
        </w:rPr>
      </w:pPr>
      <w:r w:rsidRPr="008A46B8">
        <w:rPr>
          <w:b/>
        </w:rPr>
        <w:t xml:space="preserve"> </w:t>
      </w:r>
    </w:p>
    <w:p w14:paraId="2D489374" w14:textId="77777777" w:rsidR="00F40F10" w:rsidRDefault="007F18E3" w:rsidP="007F18E3">
      <w:pPr>
        <w:spacing w:after="0" w:line="276" w:lineRule="auto"/>
        <w:jc w:val="both"/>
        <w:rPr>
          <w:b/>
        </w:rPr>
      </w:pPr>
      <w:r w:rsidRPr="00556F8A">
        <w:t xml:space="preserve">Data złożenia wniosku zostanie automatycznie uzupełniona przez system na wydruku w momencie kiedy wniosek otrzyma status </w:t>
      </w:r>
      <w:r w:rsidRPr="008A46B8">
        <w:rPr>
          <w:b/>
        </w:rPr>
        <w:t>Przyjęty w Funduszu.</w:t>
      </w:r>
    </w:p>
    <w:p w14:paraId="544D8D2D" w14:textId="77777777" w:rsidR="007E78A0" w:rsidRDefault="007E78A0" w:rsidP="007F18E3">
      <w:pPr>
        <w:spacing w:after="0" w:line="276" w:lineRule="auto"/>
        <w:jc w:val="both"/>
      </w:pPr>
    </w:p>
    <w:p w14:paraId="3E2DCE7D" w14:textId="77777777" w:rsidR="00062D01" w:rsidRDefault="00062D01">
      <w:pPr>
        <w:spacing w:after="0" w:line="276" w:lineRule="auto"/>
        <w:jc w:val="both"/>
        <w:rPr>
          <w:b/>
        </w:rPr>
      </w:pPr>
    </w:p>
    <w:p w14:paraId="7E5774C3" w14:textId="77777777" w:rsidR="00062D01" w:rsidRPr="001259A3" w:rsidRDefault="00317D64" w:rsidP="001259A3">
      <w:pPr>
        <w:pStyle w:val="Akapitzlist"/>
        <w:numPr>
          <w:ilvl w:val="0"/>
          <w:numId w:val="178"/>
        </w:numPr>
        <w:spacing w:after="100" w:afterAutospacing="1" w:line="276" w:lineRule="auto"/>
        <w:jc w:val="both"/>
        <w:rPr>
          <w:b/>
        </w:rPr>
      </w:pPr>
      <w:r w:rsidRPr="00062D01">
        <w:rPr>
          <w:b/>
        </w:rPr>
        <w:t>INFORMACJE OGÓLNE</w:t>
      </w:r>
    </w:p>
    <w:p w14:paraId="7C27577E" w14:textId="77777777" w:rsidR="00062D01" w:rsidRPr="001259A3" w:rsidRDefault="006B69F8" w:rsidP="001259A3">
      <w:pPr>
        <w:pStyle w:val="Akapitzlist"/>
        <w:numPr>
          <w:ilvl w:val="0"/>
          <w:numId w:val="179"/>
        </w:numPr>
        <w:spacing w:after="120" w:line="276" w:lineRule="auto"/>
        <w:jc w:val="both"/>
        <w:rPr>
          <w:b/>
        </w:rPr>
      </w:pPr>
      <w:r w:rsidRPr="00062D01">
        <w:rPr>
          <w:b/>
        </w:rPr>
        <w:t>D</w:t>
      </w:r>
      <w:r w:rsidR="00E1187B" w:rsidRPr="00062D01">
        <w:rPr>
          <w:b/>
        </w:rPr>
        <w:t xml:space="preserve">ANE WNIOSKODAWCY </w:t>
      </w:r>
    </w:p>
    <w:p w14:paraId="0C548A51" w14:textId="77777777" w:rsidR="00541616" w:rsidRDefault="00541616">
      <w:pPr>
        <w:spacing w:after="0" w:line="276" w:lineRule="auto"/>
        <w:jc w:val="both"/>
        <w:rPr>
          <w:b/>
        </w:rPr>
      </w:pPr>
      <w:r>
        <w:rPr>
          <w:b/>
        </w:rPr>
        <w:t>a) Dane ogólne</w:t>
      </w:r>
    </w:p>
    <w:p w14:paraId="224AFD8D" w14:textId="77777777" w:rsidR="00E40FB7" w:rsidRDefault="00E40FB7">
      <w:pPr>
        <w:spacing w:after="0" w:line="276" w:lineRule="auto"/>
        <w:jc w:val="both"/>
        <w:rPr>
          <w:b/>
        </w:rPr>
      </w:pPr>
      <w:r>
        <w:rPr>
          <w:b/>
        </w:rPr>
        <w:t xml:space="preserve">Pole </w:t>
      </w:r>
      <w:r w:rsidR="0089318A">
        <w:rPr>
          <w:b/>
        </w:rPr>
        <w:t>A.1.1</w:t>
      </w:r>
      <w:r>
        <w:rPr>
          <w:b/>
        </w:rPr>
        <w:t xml:space="preserve"> </w:t>
      </w:r>
      <w:r w:rsidRPr="00062D01">
        <w:t>Należy wpisać nazwisko Wnioskodawcy (pole obowiązkowe)</w:t>
      </w:r>
      <w:r w:rsidR="00F42E34">
        <w:t>.</w:t>
      </w:r>
    </w:p>
    <w:p w14:paraId="31EDBF93" w14:textId="77777777" w:rsidR="00E40FB7" w:rsidRDefault="00E40FB7">
      <w:pPr>
        <w:spacing w:after="0" w:line="276" w:lineRule="auto"/>
        <w:jc w:val="both"/>
        <w:rPr>
          <w:b/>
        </w:rPr>
      </w:pPr>
      <w:r>
        <w:rPr>
          <w:b/>
        </w:rPr>
        <w:t xml:space="preserve">Pole </w:t>
      </w:r>
      <w:r w:rsidR="0089318A">
        <w:rPr>
          <w:b/>
        </w:rPr>
        <w:t>A.1.2</w:t>
      </w:r>
      <w:r>
        <w:rPr>
          <w:b/>
        </w:rPr>
        <w:t xml:space="preserve"> </w:t>
      </w:r>
      <w:r w:rsidRPr="00062D01">
        <w:t>Należy wpisać imię Wnioskodawcy (pole obowiązkowe)</w:t>
      </w:r>
      <w:r w:rsidR="00F42E34">
        <w:t>.</w:t>
      </w:r>
    </w:p>
    <w:p w14:paraId="08DB2A78" w14:textId="77777777" w:rsidR="00E40FB7" w:rsidRDefault="00E40FB7">
      <w:pPr>
        <w:spacing w:after="0" w:line="276" w:lineRule="auto"/>
        <w:jc w:val="both"/>
      </w:pPr>
      <w:r>
        <w:rPr>
          <w:b/>
        </w:rPr>
        <w:t xml:space="preserve">Pole </w:t>
      </w:r>
      <w:r w:rsidR="0089318A">
        <w:rPr>
          <w:b/>
        </w:rPr>
        <w:t>A.1.3</w:t>
      </w:r>
      <w:r w:rsidRPr="00062D01">
        <w:t xml:space="preserve"> Należy wpisać nr PESEL Wnioskodawcy (pole obowiązkowe</w:t>
      </w:r>
      <w:r w:rsidRPr="00F42E34">
        <w:t>)</w:t>
      </w:r>
      <w:r w:rsidR="00F42E34" w:rsidRPr="00F42E34">
        <w:t>.</w:t>
      </w:r>
    </w:p>
    <w:p w14:paraId="5AF8FCAF" w14:textId="77777777" w:rsidR="002D00B4" w:rsidRPr="00F42E34" w:rsidRDefault="002D00B4">
      <w:pPr>
        <w:spacing w:after="0" w:line="276" w:lineRule="auto"/>
        <w:jc w:val="both"/>
      </w:pPr>
      <w:r w:rsidRPr="005F28FA">
        <w:rPr>
          <w:b/>
        </w:rPr>
        <w:t>Uwaga!</w:t>
      </w:r>
      <w:r>
        <w:t xml:space="preserve"> Powyższe dane muszą być zgodne z danymi podpisu elektronicznego.</w:t>
      </w:r>
    </w:p>
    <w:p w14:paraId="1D029D2B" w14:textId="77777777" w:rsidR="00E40FB7" w:rsidRPr="00062D01" w:rsidRDefault="00E40FB7">
      <w:pPr>
        <w:spacing w:after="0" w:line="276" w:lineRule="auto"/>
        <w:jc w:val="both"/>
      </w:pPr>
      <w:r>
        <w:rPr>
          <w:b/>
        </w:rPr>
        <w:t xml:space="preserve">Pole </w:t>
      </w:r>
      <w:r w:rsidR="0089318A">
        <w:rPr>
          <w:b/>
        </w:rPr>
        <w:t>A.1.4</w:t>
      </w:r>
      <w:r>
        <w:rPr>
          <w:b/>
        </w:rPr>
        <w:t xml:space="preserve"> </w:t>
      </w:r>
      <w:r w:rsidRPr="00062D01">
        <w:t xml:space="preserve">Należy wpisać nr NIP Wnioskodawcy, o ile Wnioskodawca </w:t>
      </w:r>
      <w:r w:rsidR="00442721">
        <w:t>rozlicza się z urzędem skarbowym podając nr NIP.</w:t>
      </w:r>
    </w:p>
    <w:p w14:paraId="08543B10" w14:textId="77777777" w:rsidR="009D67BC" w:rsidRDefault="009D67BC">
      <w:pPr>
        <w:spacing w:after="0" w:line="276" w:lineRule="auto"/>
        <w:jc w:val="both"/>
        <w:rPr>
          <w:b/>
        </w:rPr>
      </w:pPr>
      <w:r>
        <w:rPr>
          <w:b/>
        </w:rPr>
        <w:t xml:space="preserve">Pole </w:t>
      </w:r>
      <w:r w:rsidR="0089318A">
        <w:rPr>
          <w:b/>
        </w:rPr>
        <w:t>A.1.5</w:t>
      </w:r>
      <w:r>
        <w:rPr>
          <w:b/>
        </w:rPr>
        <w:t xml:space="preserve"> </w:t>
      </w:r>
      <w:r w:rsidRPr="00062D01">
        <w:t>Należy wpisać telefon kontaktowy Wnioskodawcy. Zaleca się wpisanie nr telefonu komórkowego (pole obowiązkowe)</w:t>
      </w:r>
      <w:r w:rsidR="00F42E34">
        <w:t>.</w:t>
      </w:r>
    </w:p>
    <w:p w14:paraId="226A9062" w14:textId="6BE12DE2" w:rsidR="009D67BC" w:rsidRPr="00062D01" w:rsidRDefault="009D67BC">
      <w:pPr>
        <w:spacing w:after="0" w:line="276" w:lineRule="auto"/>
        <w:jc w:val="both"/>
      </w:pPr>
      <w:r>
        <w:rPr>
          <w:b/>
        </w:rPr>
        <w:t xml:space="preserve">Pole </w:t>
      </w:r>
      <w:r w:rsidR="0089318A">
        <w:rPr>
          <w:b/>
        </w:rPr>
        <w:t>A.1.6</w:t>
      </w:r>
      <w:r w:rsidRPr="00062D01">
        <w:t xml:space="preserve"> Należy wpisać adres e-mail Wnioskodawcy </w:t>
      </w:r>
      <w:r w:rsidR="0008661D">
        <w:t xml:space="preserve">lub adres pełnomocnika, w przypadku składania Wniosku przez pełnomocnika </w:t>
      </w:r>
      <w:r w:rsidRPr="00062D01">
        <w:t>(pole obowiązkowe)</w:t>
      </w:r>
      <w:r w:rsidR="00F42E34">
        <w:t>.</w:t>
      </w:r>
      <w:r w:rsidR="0008661D">
        <w:t xml:space="preserve"> </w:t>
      </w:r>
    </w:p>
    <w:p w14:paraId="6D31C296" w14:textId="77777777" w:rsidR="00565B55" w:rsidRDefault="00565B55" w:rsidP="007E78A0">
      <w:pPr>
        <w:spacing w:before="120" w:after="0" w:line="276" w:lineRule="auto"/>
        <w:jc w:val="both"/>
        <w:rPr>
          <w:b/>
        </w:rPr>
      </w:pPr>
      <w:r>
        <w:rPr>
          <w:b/>
        </w:rPr>
        <w:t>b) Informacja o współmałżonku</w:t>
      </w:r>
    </w:p>
    <w:p w14:paraId="2902DD2B" w14:textId="77777777" w:rsidR="0089318A" w:rsidRDefault="009D67BC">
      <w:pPr>
        <w:spacing w:after="0" w:line="276" w:lineRule="auto"/>
        <w:jc w:val="both"/>
      </w:pPr>
      <w:r>
        <w:rPr>
          <w:b/>
        </w:rPr>
        <w:t xml:space="preserve">Pole </w:t>
      </w:r>
      <w:r w:rsidR="0089318A">
        <w:rPr>
          <w:b/>
        </w:rPr>
        <w:t>A.1.7, A.1.8</w:t>
      </w:r>
      <w:r w:rsidRPr="00062D01">
        <w:t xml:space="preserve"> Należy zaznaczyć jedną z opcji</w:t>
      </w:r>
      <w:r w:rsidRPr="009D67BC">
        <w:t xml:space="preserve"> zgodnie z nazwą p</w:t>
      </w:r>
      <w:r w:rsidR="00565B55">
        <w:t xml:space="preserve">ól </w:t>
      </w:r>
      <w:r w:rsidR="00565B55" w:rsidRPr="00F01F75">
        <w:t>(pole obowiązkowe)</w:t>
      </w:r>
    </w:p>
    <w:p w14:paraId="6DEB8B04" w14:textId="77777777" w:rsidR="009D67BC" w:rsidRDefault="009D67BC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A.1.9</w:t>
      </w:r>
      <w:r>
        <w:t xml:space="preserve"> Należy wpisać</w:t>
      </w:r>
      <w:r w:rsidR="00CC526E">
        <w:t xml:space="preserve"> imię i nazwisko współmałżonka (pole obowiązkowe jeśli </w:t>
      </w:r>
      <w:r w:rsidR="0089318A">
        <w:t>zaznaczono Pole A.1.7</w:t>
      </w:r>
      <w:r w:rsidR="00CC526E">
        <w:t>)</w:t>
      </w:r>
      <w:r w:rsidR="00F42E34">
        <w:t>.</w:t>
      </w:r>
    </w:p>
    <w:p w14:paraId="004114D7" w14:textId="77777777" w:rsidR="009D67BC" w:rsidRDefault="009D67BC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A.1.10</w:t>
      </w:r>
      <w:r>
        <w:t xml:space="preserve"> Należy wpisać</w:t>
      </w:r>
      <w:r w:rsidR="00CC526E">
        <w:t xml:space="preserve"> nr PESEL </w:t>
      </w:r>
      <w:r w:rsidR="004804F3">
        <w:t xml:space="preserve"> lub inny </w:t>
      </w:r>
      <w:r w:rsidR="004804F3" w:rsidRPr="004804F3">
        <w:t>unikalny nr identyfikacyjny</w:t>
      </w:r>
      <w:r w:rsidR="004804F3">
        <w:t xml:space="preserve"> (w przypadku braku posiadania nr PESEL) </w:t>
      </w:r>
      <w:r w:rsidR="00CC526E">
        <w:t xml:space="preserve">współmałżonka (pole obowiązkowe jeśli </w:t>
      </w:r>
      <w:r w:rsidR="0089318A">
        <w:t>zaznaczono Pole A.1.7</w:t>
      </w:r>
      <w:r w:rsidR="00CC526E">
        <w:t>)</w:t>
      </w:r>
      <w:r w:rsidR="00F42E34">
        <w:t>.</w:t>
      </w:r>
    </w:p>
    <w:p w14:paraId="5BC91D4C" w14:textId="77777777" w:rsidR="00565B55" w:rsidRDefault="00CC526E">
      <w:pPr>
        <w:spacing w:after="0" w:line="276" w:lineRule="auto"/>
        <w:jc w:val="both"/>
      </w:pPr>
      <w:r w:rsidRPr="0E88D9FC">
        <w:rPr>
          <w:b/>
          <w:bCs/>
        </w:rPr>
        <w:t xml:space="preserve">Pole </w:t>
      </w:r>
      <w:r w:rsidR="0089318A" w:rsidRPr="0E88D9FC">
        <w:rPr>
          <w:b/>
          <w:bCs/>
        </w:rPr>
        <w:t>A.1.11, A.1.12</w:t>
      </w:r>
      <w:r>
        <w:t xml:space="preserve"> Należy zaznaczyć jedną z opcji</w:t>
      </w:r>
      <w:r w:rsidR="00F53401">
        <w:t xml:space="preserve"> zgodnie z nazwą pól</w:t>
      </w:r>
      <w:r>
        <w:t xml:space="preserve"> (pole obowiązkowe jeśli </w:t>
      </w:r>
      <w:r w:rsidR="0089318A">
        <w:t>zaznaczono Pole A.1.7).</w:t>
      </w:r>
    </w:p>
    <w:p w14:paraId="4D75D85B" w14:textId="77777777" w:rsidR="00565B55" w:rsidRPr="00062D01" w:rsidRDefault="00565B55" w:rsidP="007E78A0">
      <w:pPr>
        <w:spacing w:before="120" w:after="0" w:line="276" w:lineRule="auto"/>
        <w:jc w:val="both"/>
        <w:rPr>
          <w:b/>
        </w:rPr>
      </w:pPr>
      <w:r w:rsidRPr="00062D01">
        <w:rPr>
          <w:b/>
        </w:rPr>
        <w:t xml:space="preserve">c) Status </w:t>
      </w:r>
      <w:r w:rsidR="00E4098B">
        <w:rPr>
          <w:b/>
        </w:rPr>
        <w:t>W</w:t>
      </w:r>
      <w:r w:rsidRPr="00062D01">
        <w:rPr>
          <w:b/>
        </w:rPr>
        <w:t>nioskodawcy</w:t>
      </w:r>
    </w:p>
    <w:p w14:paraId="3CFA0AED" w14:textId="77777777" w:rsidR="00565B55" w:rsidRDefault="00565B55">
      <w:pPr>
        <w:spacing w:after="0" w:line="276" w:lineRule="auto"/>
        <w:jc w:val="both"/>
      </w:pPr>
      <w:r w:rsidRPr="0E88D9FC">
        <w:rPr>
          <w:b/>
          <w:bCs/>
        </w:rPr>
        <w:t xml:space="preserve">Pole </w:t>
      </w:r>
      <w:r w:rsidR="0089318A" w:rsidRPr="0E88D9FC">
        <w:rPr>
          <w:b/>
          <w:bCs/>
        </w:rPr>
        <w:t>A.1.13, A.1.14</w:t>
      </w:r>
      <w:r>
        <w:t xml:space="preserve"> Należy zaznaczyć jedną z opcji zgodnie z nazwą pól (pole obowiązkowe)</w:t>
      </w:r>
      <w:r w:rsidR="00F42E34">
        <w:t>.</w:t>
      </w:r>
    </w:p>
    <w:p w14:paraId="5F820734" w14:textId="77777777" w:rsidR="00B60DFB" w:rsidRDefault="00B60DFB">
      <w:pPr>
        <w:spacing w:after="0" w:line="276" w:lineRule="auto"/>
        <w:jc w:val="both"/>
      </w:pPr>
      <w:r>
        <w:t>Zaznaczona opcja musi odpowiadać zapisom w księdze wieczystej/akcie notarialnym.</w:t>
      </w:r>
    </w:p>
    <w:p w14:paraId="1A5B3F51" w14:textId="77777777" w:rsidR="000620AF" w:rsidRPr="00BF5FFB" w:rsidRDefault="000620AF">
      <w:pPr>
        <w:spacing w:after="0" w:line="276" w:lineRule="auto"/>
        <w:jc w:val="both"/>
      </w:pPr>
      <w:r w:rsidRPr="0E88D9FC">
        <w:rPr>
          <w:b/>
          <w:bCs/>
        </w:rPr>
        <w:lastRenderedPageBreak/>
        <w:t>Pole A.1.15, A.1.16</w:t>
      </w:r>
      <w:r w:rsidR="006C6D26">
        <w:rPr>
          <w:b/>
          <w:bCs/>
        </w:rPr>
        <w:t>, A.1.16a</w:t>
      </w:r>
      <w:r>
        <w:t xml:space="preserve"> Należy zaznaczyć jedną z opcji zgodnie z nazwą pól (pole obowiązkowe). Uprawnieni do podstawowego poziomu dofinansowania zdefiniowani są w części 1) programu priorytetowego, uprawnieni do podwyższonego poziomu dofinansowania, w części 2)</w:t>
      </w:r>
      <w:r w:rsidR="006C6D26">
        <w:t>, a uprawnieni do najwyższego poziomu dofinansowania, w części 3)</w:t>
      </w:r>
      <w:r>
        <w:t>.</w:t>
      </w:r>
    </w:p>
    <w:p w14:paraId="3998CFB5" w14:textId="77777777" w:rsidR="00565B55" w:rsidRDefault="00565B55" w:rsidP="007E78A0">
      <w:pPr>
        <w:spacing w:before="120" w:after="0" w:line="276" w:lineRule="auto"/>
        <w:jc w:val="both"/>
        <w:rPr>
          <w:b/>
        </w:rPr>
      </w:pPr>
      <w:r>
        <w:rPr>
          <w:b/>
        </w:rPr>
        <w:t>d) Adres zamieszkania</w:t>
      </w:r>
    </w:p>
    <w:p w14:paraId="36651EF5" w14:textId="77777777" w:rsidR="006A236A" w:rsidRDefault="00565B55">
      <w:pPr>
        <w:spacing w:after="0" w:line="276" w:lineRule="auto"/>
        <w:jc w:val="both"/>
      </w:pPr>
      <w:r>
        <w:rPr>
          <w:b/>
        </w:rPr>
        <w:t xml:space="preserve">Pole </w:t>
      </w:r>
      <w:r w:rsidR="0089318A">
        <w:rPr>
          <w:b/>
        </w:rPr>
        <w:t>A.1.17</w:t>
      </w:r>
      <w:r>
        <w:rPr>
          <w:b/>
        </w:rPr>
        <w:t xml:space="preserve"> </w:t>
      </w:r>
      <w:r>
        <w:t>N</w:t>
      </w:r>
      <w:r w:rsidRPr="00565B55">
        <w:t xml:space="preserve">ależy wybrać z listy rozwijanej kraj właściwy dla adresu zamieszkania </w:t>
      </w:r>
      <w:r>
        <w:t>W</w:t>
      </w:r>
      <w:r w:rsidRPr="00565B55">
        <w:t>nioskodawcy</w:t>
      </w:r>
      <w:r w:rsidR="00F74B5F">
        <w:t xml:space="preserve"> </w:t>
      </w:r>
      <w:r w:rsidR="006A236A">
        <w:t>pole obowiązkowe)</w:t>
      </w:r>
      <w:r w:rsidR="00F42E34">
        <w:t>.</w:t>
      </w:r>
      <w:r w:rsidR="004D5400">
        <w:t xml:space="preserve"> </w:t>
      </w:r>
    </w:p>
    <w:p w14:paraId="60616C6D" w14:textId="77777777" w:rsidR="00565B55" w:rsidRDefault="00565B55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A.1.18</w:t>
      </w:r>
      <w:r w:rsidR="006A236A">
        <w:t xml:space="preserve"> N</w:t>
      </w:r>
      <w:r w:rsidR="006A236A" w:rsidRPr="006A236A">
        <w:t xml:space="preserve">ależy wybrać z listy rozwijanej nazwę województwa właściwego dla adresu zamieszkania </w:t>
      </w:r>
      <w:r w:rsidR="006A236A">
        <w:t>W</w:t>
      </w:r>
      <w:r w:rsidR="006A236A" w:rsidRPr="006A236A">
        <w:t>nioskodawcy</w:t>
      </w:r>
      <w:r w:rsidR="00F53401">
        <w:t>. Pole niewidoczne</w:t>
      </w:r>
      <w:r w:rsidR="00E6578E">
        <w:t>,</w:t>
      </w:r>
      <w:r w:rsidR="00B7249F">
        <w:t xml:space="preserve"> </w:t>
      </w:r>
      <w:r w:rsidR="006A236A" w:rsidRPr="006A236A">
        <w:t xml:space="preserve">jeśli adres </w:t>
      </w:r>
      <w:r w:rsidR="006A236A">
        <w:t>W</w:t>
      </w:r>
      <w:r w:rsidR="006A236A" w:rsidRPr="006A236A">
        <w:t>nioskodawcy odnosi się do innego kraju niż Polska</w:t>
      </w:r>
      <w:r w:rsidR="006A236A">
        <w:t xml:space="preserve"> (pole obowiązkowe</w:t>
      </w:r>
      <w:r w:rsidR="004D5400">
        <w:t xml:space="preserve"> jeżeli w Polu A.1.17 wybrano „Polska”</w:t>
      </w:r>
      <w:r w:rsidR="006A236A">
        <w:t>)</w:t>
      </w:r>
      <w:r w:rsidR="00F42E34">
        <w:t>.</w:t>
      </w:r>
    </w:p>
    <w:p w14:paraId="1489801F" w14:textId="77777777" w:rsidR="006A236A" w:rsidRDefault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A.1.19</w:t>
      </w:r>
      <w:r>
        <w:t xml:space="preserve"> N</w:t>
      </w:r>
      <w:r w:rsidRPr="006A236A">
        <w:t xml:space="preserve">ależy wybrać z listy rozwijanej nazwę powiatu właściwego dla adresu zamieszkania </w:t>
      </w:r>
      <w:r>
        <w:t>W</w:t>
      </w:r>
      <w:r w:rsidRPr="006A236A">
        <w:t>nioskodawcy</w:t>
      </w:r>
      <w:r w:rsidR="00E6578E">
        <w:t>. Pole niewidoczne</w:t>
      </w:r>
      <w:r w:rsidR="002D315F">
        <w:t xml:space="preserve">, </w:t>
      </w:r>
      <w:r w:rsidRPr="006A236A">
        <w:t xml:space="preserve">jeśli adres </w:t>
      </w:r>
      <w:r>
        <w:t>W</w:t>
      </w:r>
      <w:r w:rsidRPr="006A236A">
        <w:t>nioskodawcy odnosi się do innego kraju niż Polska</w:t>
      </w:r>
      <w:r>
        <w:t xml:space="preserve"> (pole obowiązkowe</w:t>
      </w:r>
      <w:r w:rsidR="004D5400">
        <w:t xml:space="preserve"> jeżeli w Polu A.1.17 wybrano „Polska”</w:t>
      </w:r>
      <w:r>
        <w:t>)</w:t>
      </w:r>
      <w:r w:rsidR="00F42E34">
        <w:t>.</w:t>
      </w:r>
    </w:p>
    <w:p w14:paraId="7A04D5AA" w14:textId="77777777" w:rsidR="006A236A" w:rsidRDefault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A.1.20</w:t>
      </w:r>
      <w:r>
        <w:t xml:space="preserve"> N</w:t>
      </w:r>
      <w:r w:rsidRPr="006A236A">
        <w:t xml:space="preserve">ależy wybrać z listy rozwijanej nazwę gminy właściwej dla adresu zamieszkania </w:t>
      </w:r>
      <w:r>
        <w:t>W</w:t>
      </w:r>
      <w:r w:rsidRPr="006A236A">
        <w:t>nioskodawcy</w:t>
      </w:r>
      <w:r w:rsidR="00E6578E">
        <w:t>. Pole niewidoczne</w:t>
      </w:r>
      <w:r w:rsidR="002D315F">
        <w:t xml:space="preserve">, </w:t>
      </w:r>
      <w:r w:rsidRPr="006A236A">
        <w:t xml:space="preserve">jeśli adres </w:t>
      </w:r>
      <w:r>
        <w:t>W</w:t>
      </w:r>
      <w:r w:rsidRPr="006A236A">
        <w:t>nioskodawcy odnosi się do innego kraju niż Polska</w:t>
      </w:r>
      <w:r>
        <w:t xml:space="preserve"> (pole obowiązkowe</w:t>
      </w:r>
      <w:r w:rsidR="004D5400">
        <w:t xml:space="preserve"> jeżeli w Polu A.1.17 wybrano „Polska”</w:t>
      </w:r>
      <w:r>
        <w:t>)</w:t>
      </w:r>
      <w:r w:rsidR="00F42E34">
        <w:t>.</w:t>
      </w:r>
    </w:p>
    <w:p w14:paraId="2685C1A3" w14:textId="77777777" w:rsidR="006A236A" w:rsidRDefault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A.1.21</w:t>
      </w:r>
      <w:r>
        <w:t xml:space="preserve"> N</w:t>
      </w:r>
      <w:r w:rsidRPr="006A236A">
        <w:t xml:space="preserve">ależy wybrać z listy rozwijanej nazwę miejscowości właściwej dla adresu zamieszkania </w:t>
      </w:r>
      <w:r>
        <w:t>W</w:t>
      </w:r>
      <w:r w:rsidRPr="006A236A">
        <w:t xml:space="preserve">nioskodawcy lub </w:t>
      </w:r>
      <w:r w:rsidR="002D315F">
        <w:t xml:space="preserve">wpisać nazwę, </w:t>
      </w:r>
      <w:r w:rsidRPr="006A236A">
        <w:t xml:space="preserve">jeśli adres </w:t>
      </w:r>
      <w:r>
        <w:t>W</w:t>
      </w:r>
      <w:r w:rsidRPr="006A236A">
        <w:t>nioskodawcy odnosi się do innego kraju niż Polska</w:t>
      </w:r>
      <w:r>
        <w:t xml:space="preserve"> (pole obowiązkowe)</w:t>
      </w:r>
      <w:r w:rsidR="00F42E34">
        <w:t>.</w:t>
      </w:r>
    </w:p>
    <w:p w14:paraId="74624CD3" w14:textId="31331E69" w:rsidR="006A236A" w:rsidRDefault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 xml:space="preserve">A.1.22 </w:t>
      </w:r>
      <w:r>
        <w:t>Należy wpisać na</w:t>
      </w:r>
      <w:r w:rsidR="00CD0E19">
        <w:t>z</w:t>
      </w:r>
      <w:r>
        <w:t>wę</w:t>
      </w:r>
      <w:r w:rsidRPr="006A236A">
        <w:t xml:space="preserve"> ulicy właściwej  dla adresu zamieszkania </w:t>
      </w:r>
      <w:r>
        <w:t>W</w:t>
      </w:r>
      <w:r w:rsidRPr="006A236A">
        <w:t>nioskodawcy</w:t>
      </w:r>
      <w:r>
        <w:t>, w</w:t>
      </w:r>
      <w:r w:rsidR="00417350">
        <w:t> </w:t>
      </w:r>
      <w:r>
        <w:t>przypadku braku ulicy, należy wpisać „brak” (pole obowiązkowe)</w:t>
      </w:r>
      <w:r w:rsidR="00F42E34">
        <w:t>.</w:t>
      </w:r>
    </w:p>
    <w:p w14:paraId="7A2A26D8" w14:textId="77777777" w:rsidR="006A236A" w:rsidRDefault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A.1.23</w:t>
      </w:r>
      <w:r>
        <w:t xml:space="preserve"> Należy wpisać nr</w:t>
      </w:r>
      <w:r w:rsidRPr="006A236A">
        <w:t xml:space="preserve"> domu</w:t>
      </w:r>
      <w:r>
        <w:t xml:space="preserve"> lub nr domu</w:t>
      </w:r>
      <w:r w:rsidRPr="006A236A">
        <w:t>/</w:t>
      </w:r>
      <w:r>
        <w:t>nr</w:t>
      </w:r>
      <w:r w:rsidRPr="006A236A">
        <w:t xml:space="preserve"> lokalu właściwego dla adresu zamieszkania </w:t>
      </w:r>
      <w:r>
        <w:t>W</w:t>
      </w:r>
      <w:r w:rsidRPr="006A236A">
        <w:t>nioskodawcy</w:t>
      </w:r>
      <w:r>
        <w:t xml:space="preserve"> (pole obowiązkowe)</w:t>
      </w:r>
      <w:r w:rsidR="00F42E34">
        <w:t>.</w:t>
      </w:r>
    </w:p>
    <w:p w14:paraId="3E2137C3" w14:textId="77777777" w:rsidR="006A236A" w:rsidRDefault="006A236A">
      <w:pPr>
        <w:spacing w:after="0" w:line="276" w:lineRule="auto"/>
        <w:jc w:val="both"/>
      </w:pPr>
      <w:r w:rsidRPr="651B9702">
        <w:rPr>
          <w:b/>
          <w:bCs/>
        </w:rPr>
        <w:t xml:space="preserve">Pole </w:t>
      </w:r>
      <w:r w:rsidR="0089318A" w:rsidRPr="651B9702">
        <w:rPr>
          <w:b/>
          <w:bCs/>
        </w:rPr>
        <w:t xml:space="preserve">A.1.24 </w:t>
      </w:r>
      <w:r>
        <w:t>Należy wpisać kod pocztowy właściwy dla adresu zamieszkania Wnioskodawcy (pole obowiązkowe)</w:t>
      </w:r>
      <w:r w:rsidR="00F42E34">
        <w:t>.</w:t>
      </w:r>
    </w:p>
    <w:p w14:paraId="1B650118" w14:textId="77777777" w:rsidR="006A236A" w:rsidRDefault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A.1.25</w:t>
      </w:r>
      <w:r>
        <w:t xml:space="preserve"> N</w:t>
      </w:r>
      <w:r w:rsidRPr="006A236A">
        <w:t xml:space="preserve">ależy </w:t>
      </w:r>
      <w:r w:rsidR="00777035">
        <w:t>wpisać</w:t>
      </w:r>
      <w:r w:rsidRPr="006A236A">
        <w:t xml:space="preserve"> nazwę poczty właściwej dla adresu zamieszkania </w:t>
      </w:r>
      <w:r>
        <w:t>W</w:t>
      </w:r>
      <w:r w:rsidRPr="006A236A">
        <w:t>nioskodawcy</w:t>
      </w:r>
      <w:r w:rsidR="00E6578E">
        <w:t>. Pole niewidoczne, jeśli adres Wnioskodawcy odnosi się do innego kraju niż Polska</w:t>
      </w:r>
      <w:r w:rsidRPr="006A236A">
        <w:t xml:space="preserve"> </w:t>
      </w:r>
      <w:r>
        <w:t>(pole obowiązkowe</w:t>
      </w:r>
      <w:r w:rsidR="004D5400">
        <w:t xml:space="preserve"> jeżeli w Polu A.1.17 wybrano „Polska”</w:t>
      </w:r>
      <w:r>
        <w:t>)</w:t>
      </w:r>
      <w:r w:rsidR="00F42E34">
        <w:t>.</w:t>
      </w:r>
    </w:p>
    <w:p w14:paraId="0CE7B39D" w14:textId="77777777" w:rsidR="0093749E" w:rsidRDefault="0093749E">
      <w:pPr>
        <w:spacing w:after="0" w:line="276" w:lineRule="auto"/>
        <w:jc w:val="both"/>
      </w:pPr>
    </w:p>
    <w:p w14:paraId="2FE242DC" w14:textId="77777777" w:rsidR="0093749E" w:rsidRDefault="0093749E">
      <w:pPr>
        <w:spacing w:after="0" w:line="276" w:lineRule="auto"/>
        <w:jc w:val="both"/>
      </w:pPr>
      <w:r w:rsidRPr="0093749E">
        <w:rPr>
          <w:b/>
        </w:rPr>
        <w:t>e) Adres do korespondencji w Polsce</w:t>
      </w:r>
      <w:r w:rsidR="0028177E">
        <w:rPr>
          <w:b/>
        </w:rPr>
        <w:t xml:space="preserve"> </w:t>
      </w:r>
    </w:p>
    <w:p w14:paraId="162BCDF0" w14:textId="380C09FC" w:rsidR="006A236A" w:rsidRPr="0045358A" w:rsidRDefault="006A236A" w:rsidP="651B9702">
      <w:pPr>
        <w:spacing w:after="0" w:line="276" w:lineRule="auto"/>
        <w:jc w:val="both"/>
        <w:rPr>
          <w:b/>
          <w:bCs/>
        </w:rPr>
      </w:pPr>
      <w:r w:rsidRPr="0045358A">
        <w:rPr>
          <w:b/>
          <w:bCs/>
        </w:rPr>
        <w:t xml:space="preserve">Pole </w:t>
      </w:r>
      <w:r w:rsidR="0089318A" w:rsidRPr="0045358A">
        <w:rPr>
          <w:b/>
          <w:bCs/>
        </w:rPr>
        <w:t>A.1.26</w:t>
      </w:r>
      <w:r w:rsidRPr="0045358A">
        <w:t xml:space="preserve"> Należy zaznaczyć jeżeli adres do korespondencji jest inny niż adres zamieszkania Wnioskodawcy</w:t>
      </w:r>
      <w:r w:rsidR="00C76493" w:rsidRPr="0045358A">
        <w:t xml:space="preserve"> lub jeżeli wniosek składany jest </w:t>
      </w:r>
      <w:r w:rsidR="003B10B5" w:rsidRPr="0045358A">
        <w:t xml:space="preserve"> przez</w:t>
      </w:r>
      <w:r w:rsidR="00C76493" w:rsidRPr="0045358A">
        <w:t xml:space="preserve"> pełnomocnika</w:t>
      </w:r>
      <w:r w:rsidR="00404731" w:rsidRPr="0045358A">
        <w:t xml:space="preserve">, a następnie wypełnić pola od </w:t>
      </w:r>
      <w:r w:rsidR="0089318A" w:rsidRPr="0045358A">
        <w:t xml:space="preserve">A.1.27 </w:t>
      </w:r>
      <w:r w:rsidR="00404731" w:rsidRPr="0045358A">
        <w:t xml:space="preserve">do </w:t>
      </w:r>
      <w:r w:rsidR="0089318A" w:rsidRPr="0045358A">
        <w:t>A.1.34</w:t>
      </w:r>
      <w:r w:rsidR="00404731" w:rsidRPr="0045358A">
        <w:t>.</w:t>
      </w:r>
      <w:r w:rsidR="00404731" w:rsidRPr="0045358A">
        <w:rPr>
          <w:b/>
          <w:bCs/>
        </w:rPr>
        <w:t xml:space="preserve"> Uwaga: </w:t>
      </w:r>
      <w:r w:rsidR="000224EC" w:rsidRPr="0045358A">
        <w:rPr>
          <w:b/>
          <w:bCs/>
        </w:rPr>
        <w:t xml:space="preserve">należy podać </w:t>
      </w:r>
      <w:r w:rsidR="00404731" w:rsidRPr="0045358A">
        <w:rPr>
          <w:b/>
          <w:bCs/>
        </w:rPr>
        <w:t xml:space="preserve">adres do korespondencji  </w:t>
      </w:r>
      <w:r w:rsidR="00BE1162" w:rsidRPr="0045358A">
        <w:rPr>
          <w:b/>
          <w:bCs/>
        </w:rPr>
        <w:t xml:space="preserve">lub adres pełnomocnika </w:t>
      </w:r>
      <w:r w:rsidR="00404731" w:rsidRPr="0045358A">
        <w:rPr>
          <w:b/>
          <w:bCs/>
        </w:rPr>
        <w:t>w Polsce.</w:t>
      </w:r>
    </w:p>
    <w:p w14:paraId="298825C3" w14:textId="77777777" w:rsidR="006A236A" w:rsidRPr="0045358A" w:rsidRDefault="006A236A" w:rsidP="006A236A">
      <w:pPr>
        <w:spacing w:after="0" w:line="276" w:lineRule="auto"/>
        <w:jc w:val="both"/>
      </w:pPr>
      <w:r w:rsidRPr="0045358A">
        <w:rPr>
          <w:b/>
        </w:rPr>
        <w:t xml:space="preserve">Pole </w:t>
      </w:r>
      <w:r w:rsidR="0089318A" w:rsidRPr="0045358A">
        <w:rPr>
          <w:b/>
        </w:rPr>
        <w:t>A.1.27</w:t>
      </w:r>
      <w:r w:rsidRPr="0045358A">
        <w:t xml:space="preserve"> Należy wybrać z listy rozwijanej nazwę województwa właściwego dla adresu do korespondencji Wnioskodawcy</w:t>
      </w:r>
      <w:r w:rsidR="00404731" w:rsidRPr="0045358A">
        <w:t xml:space="preserve"> </w:t>
      </w:r>
      <w:r w:rsidR="00BE1162" w:rsidRPr="0045358A">
        <w:t xml:space="preserve">lub pełnomocnika </w:t>
      </w:r>
      <w:r w:rsidRPr="0045358A">
        <w:t>(pole obowiązkowe</w:t>
      </w:r>
      <w:r w:rsidR="00404731" w:rsidRPr="0045358A">
        <w:t xml:space="preserve"> jeśli zaznaczono Pole </w:t>
      </w:r>
      <w:r w:rsidR="0089318A" w:rsidRPr="0045358A">
        <w:t>A.1.26</w:t>
      </w:r>
      <w:r w:rsidRPr="0045358A">
        <w:t>)</w:t>
      </w:r>
      <w:r w:rsidR="00F42E34" w:rsidRPr="0045358A">
        <w:t>.</w:t>
      </w:r>
    </w:p>
    <w:p w14:paraId="671D7ECE" w14:textId="77777777" w:rsidR="006A236A" w:rsidRPr="0045358A" w:rsidRDefault="006A236A" w:rsidP="006A236A">
      <w:pPr>
        <w:spacing w:after="0" w:line="276" w:lineRule="auto"/>
        <w:jc w:val="both"/>
      </w:pPr>
      <w:r w:rsidRPr="0045358A">
        <w:rPr>
          <w:b/>
        </w:rPr>
        <w:t xml:space="preserve">Pole </w:t>
      </w:r>
      <w:r w:rsidR="0089318A" w:rsidRPr="0045358A">
        <w:rPr>
          <w:b/>
        </w:rPr>
        <w:t>A.1.28</w:t>
      </w:r>
      <w:r w:rsidRPr="0045358A">
        <w:t xml:space="preserve"> Należy wybrać z listy rozwijanej nazwę powiatu właściwego dla adresu </w:t>
      </w:r>
      <w:r w:rsidR="00404731" w:rsidRPr="0045358A">
        <w:t xml:space="preserve">do korespondencji </w:t>
      </w:r>
      <w:r w:rsidRPr="0045358A">
        <w:t xml:space="preserve"> W</w:t>
      </w:r>
      <w:r w:rsidR="00404731" w:rsidRPr="0045358A">
        <w:t xml:space="preserve">nioskodawcy </w:t>
      </w:r>
      <w:r w:rsidR="00BE1162" w:rsidRPr="0045358A">
        <w:t xml:space="preserve">lub pełnomocnika </w:t>
      </w:r>
      <w:r w:rsidR="00404731" w:rsidRPr="0045358A">
        <w:t>(</w:t>
      </w:r>
      <w:r w:rsidRPr="0045358A">
        <w:t>pole obowiązkowe</w:t>
      </w:r>
      <w:r w:rsidR="00404731" w:rsidRPr="0045358A">
        <w:t xml:space="preserve"> jeśli zaznaczono Pole </w:t>
      </w:r>
      <w:r w:rsidR="0089318A" w:rsidRPr="0045358A">
        <w:t>A.1.26</w:t>
      </w:r>
      <w:r w:rsidRPr="0045358A">
        <w:t>)</w:t>
      </w:r>
      <w:r w:rsidR="00F42E34" w:rsidRPr="0045358A">
        <w:t>.</w:t>
      </w:r>
    </w:p>
    <w:p w14:paraId="7196A449" w14:textId="77777777" w:rsidR="006A236A" w:rsidRPr="0045358A" w:rsidRDefault="006A236A" w:rsidP="006A236A">
      <w:pPr>
        <w:spacing w:after="0" w:line="276" w:lineRule="auto"/>
        <w:jc w:val="both"/>
      </w:pPr>
      <w:r w:rsidRPr="0045358A">
        <w:rPr>
          <w:b/>
        </w:rPr>
        <w:t xml:space="preserve">Pole </w:t>
      </w:r>
      <w:r w:rsidR="0089318A" w:rsidRPr="0045358A">
        <w:rPr>
          <w:b/>
        </w:rPr>
        <w:t>A.1.29</w:t>
      </w:r>
      <w:r w:rsidRPr="0045358A">
        <w:t xml:space="preserve"> Należy wybrać z listy rozwijanej nazwę gminy właściwej dla adresu </w:t>
      </w:r>
      <w:r w:rsidR="00404731" w:rsidRPr="0045358A">
        <w:t>do korespondencji</w:t>
      </w:r>
      <w:r w:rsidRPr="0045358A">
        <w:t xml:space="preserve"> Wnioskodawcy </w:t>
      </w:r>
      <w:r w:rsidR="00BE1162" w:rsidRPr="0045358A">
        <w:t xml:space="preserve">lub pełnomocnika </w:t>
      </w:r>
      <w:r w:rsidRPr="0045358A">
        <w:t>(pole obowiązkowe</w:t>
      </w:r>
      <w:r w:rsidR="00404731" w:rsidRPr="0045358A">
        <w:t xml:space="preserve"> jeśli zaznaczono Pole </w:t>
      </w:r>
      <w:r w:rsidR="0089318A" w:rsidRPr="0045358A">
        <w:t>A.1.26</w:t>
      </w:r>
      <w:r w:rsidRPr="0045358A">
        <w:t>)</w:t>
      </w:r>
      <w:r w:rsidR="00F42E34" w:rsidRPr="0045358A">
        <w:t>.</w:t>
      </w:r>
    </w:p>
    <w:p w14:paraId="3B298399" w14:textId="77777777" w:rsidR="006A236A" w:rsidRPr="0045358A" w:rsidRDefault="006A236A" w:rsidP="006A236A">
      <w:pPr>
        <w:spacing w:after="0" w:line="276" w:lineRule="auto"/>
        <w:jc w:val="both"/>
      </w:pPr>
      <w:r w:rsidRPr="0045358A">
        <w:rPr>
          <w:b/>
        </w:rPr>
        <w:t xml:space="preserve">Pole </w:t>
      </w:r>
      <w:r w:rsidR="0089318A" w:rsidRPr="0045358A">
        <w:rPr>
          <w:b/>
        </w:rPr>
        <w:t>A.1.30</w:t>
      </w:r>
      <w:r w:rsidRPr="0045358A">
        <w:t xml:space="preserve"> Należy wybrać z listy rozwijanej nazwę miejscowości właściwej dla adresu </w:t>
      </w:r>
      <w:r w:rsidR="00404731" w:rsidRPr="0045358A">
        <w:t>do korespondencji</w:t>
      </w:r>
      <w:r w:rsidRPr="0045358A">
        <w:t xml:space="preserve"> Wnioskodawcy </w:t>
      </w:r>
      <w:r w:rsidR="00BE1162" w:rsidRPr="0045358A">
        <w:t xml:space="preserve">lub pełnomocnika </w:t>
      </w:r>
      <w:r w:rsidRPr="0045358A">
        <w:t>(pole obowiązkowe</w:t>
      </w:r>
      <w:r w:rsidR="00404731" w:rsidRPr="0045358A">
        <w:t xml:space="preserve"> jeśli zaznaczono Pole </w:t>
      </w:r>
      <w:r w:rsidR="0089318A" w:rsidRPr="0045358A">
        <w:t>A.1.26</w:t>
      </w:r>
      <w:r w:rsidRPr="0045358A">
        <w:t>)</w:t>
      </w:r>
      <w:r w:rsidR="00F42E34" w:rsidRPr="0045358A">
        <w:t>.</w:t>
      </w:r>
    </w:p>
    <w:p w14:paraId="42AA60D2" w14:textId="77777777" w:rsidR="006A236A" w:rsidRPr="0045358A" w:rsidRDefault="006A236A" w:rsidP="006A236A">
      <w:pPr>
        <w:spacing w:after="0" w:line="276" w:lineRule="auto"/>
        <w:jc w:val="both"/>
      </w:pPr>
      <w:r w:rsidRPr="0045358A">
        <w:rPr>
          <w:b/>
        </w:rPr>
        <w:lastRenderedPageBreak/>
        <w:t xml:space="preserve">Pole </w:t>
      </w:r>
      <w:r w:rsidR="00ED5A6A" w:rsidRPr="0045358A">
        <w:rPr>
          <w:b/>
        </w:rPr>
        <w:t>A.1.31</w:t>
      </w:r>
      <w:r w:rsidRPr="0045358A">
        <w:t xml:space="preserve"> Należy wpisać na</w:t>
      </w:r>
      <w:r w:rsidR="00CD0E19" w:rsidRPr="0045358A">
        <w:t>z</w:t>
      </w:r>
      <w:r w:rsidRPr="0045358A">
        <w:t xml:space="preserve">wę ulicy właściwej dla adresu </w:t>
      </w:r>
      <w:r w:rsidR="00404731" w:rsidRPr="0045358A">
        <w:t xml:space="preserve">do korespondencji </w:t>
      </w:r>
      <w:r w:rsidRPr="0045358A">
        <w:t>Wnioskodawcy</w:t>
      </w:r>
      <w:r w:rsidR="00BE1162" w:rsidRPr="0045358A">
        <w:t xml:space="preserve"> lub pełnomocnika</w:t>
      </w:r>
      <w:r w:rsidRPr="0045358A">
        <w:t>, w przypadku braku ulicy, należy wpisać „brak” (pole obowiązkowe</w:t>
      </w:r>
      <w:r w:rsidR="00404731" w:rsidRPr="0045358A">
        <w:t xml:space="preserve"> jeśli zaznaczono Pole </w:t>
      </w:r>
      <w:r w:rsidR="00ED5A6A" w:rsidRPr="0045358A">
        <w:t>A.1.26</w:t>
      </w:r>
      <w:r w:rsidRPr="0045358A">
        <w:t>)</w:t>
      </w:r>
      <w:r w:rsidR="00F42E34" w:rsidRPr="0045358A">
        <w:t>.</w:t>
      </w:r>
    </w:p>
    <w:p w14:paraId="1D5122C5" w14:textId="77777777" w:rsidR="006A236A" w:rsidRPr="0045358A" w:rsidRDefault="006A236A" w:rsidP="006A236A">
      <w:pPr>
        <w:spacing w:after="0" w:line="276" w:lineRule="auto"/>
        <w:jc w:val="both"/>
      </w:pPr>
      <w:r w:rsidRPr="0045358A">
        <w:rPr>
          <w:b/>
        </w:rPr>
        <w:t xml:space="preserve">Pole </w:t>
      </w:r>
      <w:r w:rsidR="00ED5A6A" w:rsidRPr="0045358A">
        <w:rPr>
          <w:b/>
        </w:rPr>
        <w:t>A.1.32</w:t>
      </w:r>
      <w:r w:rsidRPr="0045358A">
        <w:t xml:space="preserve"> Należy wpisać nr domu lub nr domu/nr lokalu właściwego dla adresu </w:t>
      </w:r>
      <w:r w:rsidR="00404731" w:rsidRPr="0045358A">
        <w:t>do korespondencji</w:t>
      </w:r>
      <w:r w:rsidRPr="0045358A">
        <w:t xml:space="preserve"> Wnioskodawcy </w:t>
      </w:r>
      <w:r w:rsidR="00BE1162" w:rsidRPr="0045358A">
        <w:t xml:space="preserve">lub pełnomocnika </w:t>
      </w:r>
      <w:r w:rsidRPr="0045358A">
        <w:t>(pole obowiązkowe</w:t>
      </w:r>
      <w:r w:rsidR="00404731" w:rsidRPr="0045358A">
        <w:t xml:space="preserve"> jeśli zaznaczone Pole </w:t>
      </w:r>
      <w:r w:rsidR="00ED5A6A" w:rsidRPr="0045358A">
        <w:t>A.1.26</w:t>
      </w:r>
      <w:r w:rsidRPr="0045358A">
        <w:t>)</w:t>
      </w:r>
      <w:r w:rsidR="00F42E34" w:rsidRPr="0045358A">
        <w:t>.</w:t>
      </w:r>
    </w:p>
    <w:p w14:paraId="4CAFA82C" w14:textId="77777777" w:rsidR="006A236A" w:rsidRPr="0045358A" w:rsidRDefault="006A236A" w:rsidP="006A236A">
      <w:pPr>
        <w:spacing w:after="0" w:line="276" w:lineRule="auto"/>
        <w:jc w:val="both"/>
      </w:pPr>
      <w:r w:rsidRPr="0045358A">
        <w:rPr>
          <w:b/>
        </w:rPr>
        <w:t xml:space="preserve">Pole </w:t>
      </w:r>
      <w:r w:rsidR="00ED5A6A" w:rsidRPr="0045358A">
        <w:rPr>
          <w:b/>
        </w:rPr>
        <w:t>A.1.33</w:t>
      </w:r>
      <w:r w:rsidRPr="0045358A">
        <w:t xml:space="preserve"> Należy wpisać kod pocztowy właściwy dla adresu </w:t>
      </w:r>
      <w:r w:rsidR="00404731" w:rsidRPr="0045358A">
        <w:t>do korespondencji</w:t>
      </w:r>
      <w:r w:rsidRPr="0045358A">
        <w:t xml:space="preserve"> Wnioskodawcy </w:t>
      </w:r>
      <w:r w:rsidR="00BE1162" w:rsidRPr="0045358A">
        <w:t xml:space="preserve">lub pełnomocnika </w:t>
      </w:r>
      <w:r w:rsidRPr="0045358A">
        <w:t>(pole obowiązkowe</w:t>
      </w:r>
      <w:r w:rsidR="00404731" w:rsidRPr="0045358A">
        <w:t xml:space="preserve"> jeśli zaznaczono Pole </w:t>
      </w:r>
      <w:r w:rsidR="00ED5A6A" w:rsidRPr="0045358A">
        <w:t>A.1.26</w:t>
      </w:r>
      <w:r w:rsidRPr="0045358A">
        <w:t>)</w:t>
      </w:r>
      <w:r w:rsidR="00F42E34" w:rsidRPr="0045358A">
        <w:t>.</w:t>
      </w:r>
    </w:p>
    <w:p w14:paraId="09D37A34" w14:textId="77777777" w:rsidR="006A236A" w:rsidRDefault="006A236A" w:rsidP="006A236A">
      <w:pPr>
        <w:spacing w:after="0" w:line="276" w:lineRule="auto"/>
        <w:jc w:val="both"/>
      </w:pPr>
      <w:r w:rsidRPr="0045358A">
        <w:rPr>
          <w:b/>
        </w:rPr>
        <w:t xml:space="preserve">Pole </w:t>
      </w:r>
      <w:r w:rsidR="00ED5A6A" w:rsidRPr="0045358A">
        <w:rPr>
          <w:b/>
        </w:rPr>
        <w:t>A.1.34</w:t>
      </w:r>
      <w:r w:rsidRPr="0045358A">
        <w:t xml:space="preserve"> Należy </w:t>
      </w:r>
      <w:r w:rsidR="00777035" w:rsidRPr="0045358A">
        <w:t>wpisać</w:t>
      </w:r>
      <w:r w:rsidRPr="0045358A">
        <w:t xml:space="preserve"> nazwę poczty właściwej dla adresu </w:t>
      </w:r>
      <w:r w:rsidR="00404731" w:rsidRPr="0045358A">
        <w:t>do korespondencji</w:t>
      </w:r>
      <w:r w:rsidRPr="0045358A">
        <w:t xml:space="preserve"> Wnioskodawcy </w:t>
      </w:r>
      <w:r w:rsidR="00BE1162" w:rsidRPr="0045358A">
        <w:t xml:space="preserve">lub pełnomocnika </w:t>
      </w:r>
      <w:r w:rsidRPr="0045358A">
        <w:t>(pole obowiązkowe</w:t>
      </w:r>
      <w:r w:rsidR="00404731" w:rsidRPr="0045358A">
        <w:t xml:space="preserve"> jeśli zaznaczono Pole </w:t>
      </w:r>
      <w:r w:rsidR="00ED5A6A" w:rsidRPr="0045358A">
        <w:t>A.1.26</w:t>
      </w:r>
      <w:r w:rsidRPr="0045358A">
        <w:t>)</w:t>
      </w:r>
      <w:r w:rsidR="00F42E34" w:rsidRPr="0045358A">
        <w:t>.</w:t>
      </w:r>
    </w:p>
    <w:p w14:paraId="1103C4AE" w14:textId="77777777" w:rsidR="001B3772" w:rsidRDefault="001B3772" w:rsidP="006A236A">
      <w:pPr>
        <w:spacing w:after="0" w:line="276" w:lineRule="auto"/>
        <w:jc w:val="both"/>
      </w:pPr>
    </w:p>
    <w:p w14:paraId="589D0BFE" w14:textId="77777777" w:rsidR="006A236A" w:rsidRPr="009D67BC" w:rsidRDefault="006A236A">
      <w:pPr>
        <w:spacing w:after="0" w:line="276" w:lineRule="auto"/>
        <w:jc w:val="both"/>
        <w:rPr>
          <w:b/>
        </w:rPr>
      </w:pPr>
    </w:p>
    <w:p w14:paraId="1BE205BD" w14:textId="77777777" w:rsidR="005610DD" w:rsidRDefault="005610DD" w:rsidP="00A151CC">
      <w:pPr>
        <w:spacing w:after="0" w:line="276" w:lineRule="auto"/>
        <w:jc w:val="both"/>
      </w:pPr>
    </w:p>
    <w:p w14:paraId="16AFA955" w14:textId="77777777" w:rsidR="00454029" w:rsidRPr="00837DC9" w:rsidRDefault="00454029" w:rsidP="00837DC9">
      <w:pPr>
        <w:jc w:val="both"/>
        <w:rPr>
          <w:b/>
        </w:rPr>
      </w:pPr>
      <w:r w:rsidRPr="00837DC9">
        <w:rPr>
          <w:b/>
        </w:rPr>
        <w:t>B. INFORMACJE O PRZEDSIĘWZIĘCIU</w:t>
      </w:r>
    </w:p>
    <w:p w14:paraId="6BFFE71C" w14:textId="77777777" w:rsidR="00184633" w:rsidRDefault="00454029" w:rsidP="00837DC9">
      <w:pPr>
        <w:jc w:val="both"/>
        <w:rPr>
          <w:rFonts w:cstheme="minorHAnsi"/>
          <w:b/>
        </w:rPr>
      </w:pPr>
      <w:r w:rsidRPr="00837DC9">
        <w:rPr>
          <w:b/>
        </w:rPr>
        <w:t>B.1. INFORMACJE OGÓLNE DOTYCZĄCE BUDYNKU MIESZKALNEGO JEDNORODZINNEGO</w:t>
      </w:r>
      <w:r w:rsidRPr="00837DC9">
        <w:rPr>
          <w:rFonts w:cstheme="minorHAnsi"/>
          <w:b/>
        </w:rPr>
        <w:t>/ WYDZIELONEGO W BUDYNKU JEDNORODZINNYM LOKALU MIESZKALNEGO Z WYODRĘBNIONĄ KSIĘGĄ WIECZYSTĄ</w:t>
      </w:r>
    </w:p>
    <w:p w14:paraId="53521714" w14:textId="77777777" w:rsidR="0093749E" w:rsidRDefault="0093749E" w:rsidP="00837DC9">
      <w:pPr>
        <w:jc w:val="both"/>
        <w:rPr>
          <w:rFonts w:cstheme="minorHAnsi"/>
        </w:rPr>
      </w:pPr>
      <w:r>
        <w:rPr>
          <w:rFonts w:cstheme="minorHAnsi"/>
          <w:b/>
        </w:rPr>
        <w:t xml:space="preserve">Pole </w:t>
      </w:r>
      <w:r w:rsidR="00ED5A6A">
        <w:rPr>
          <w:rFonts w:cstheme="minorHAnsi"/>
          <w:b/>
        </w:rPr>
        <w:t>B.1.1</w:t>
      </w:r>
      <w:r>
        <w:rPr>
          <w:rFonts w:cstheme="minorHAnsi"/>
          <w:b/>
        </w:rPr>
        <w:t xml:space="preserve"> </w:t>
      </w:r>
      <w:r w:rsidRPr="00D407B6">
        <w:rPr>
          <w:rFonts w:cstheme="minorHAnsi"/>
        </w:rPr>
        <w:t>Należy zaznaczyć jeżeli adres budynku/lokalu mieszkalnego, w którym będzie realizowane wnioskowane przedsięwzięcie jest taki sam jak adres zamieszkania Wnioskodawcy.</w:t>
      </w:r>
    </w:p>
    <w:p w14:paraId="0F4C487D" w14:textId="77777777" w:rsidR="00837384" w:rsidRDefault="00837384" w:rsidP="00837DC9">
      <w:pPr>
        <w:jc w:val="both"/>
      </w:pPr>
      <w:r>
        <w:t>Jeżeli adres budynku/lokalu mieszkalnego, w którym będzie realizowane wnioskowane przedsięwzięcie jest inny niż adres zamieszkania Wnioskodawcy</w:t>
      </w:r>
      <w:r w:rsidR="00CD0E19">
        <w:t>,</w:t>
      </w:r>
      <w:r>
        <w:t xml:space="preserve"> należy podać go wypełniając pola opisane poniżej.</w:t>
      </w:r>
    </w:p>
    <w:p w14:paraId="7C859E4D" w14:textId="77777777" w:rsidR="00C941D7" w:rsidRDefault="00C941D7" w:rsidP="00837DC9">
      <w:pPr>
        <w:jc w:val="both"/>
      </w:pPr>
      <w:r w:rsidRPr="005F28FA">
        <w:rPr>
          <w:b/>
        </w:rPr>
        <w:t>Uwaga!</w:t>
      </w:r>
      <w:r>
        <w:t xml:space="preserve"> Możliwe jest zaznaczenie, że adres budynku jest taki sam jak adres zamiesz</w:t>
      </w:r>
      <w:r w:rsidR="00966662">
        <w:t xml:space="preserve">kania jeżeli </w:t>
      </w:r>
      <w:r w:rsidR="00CD0E19">
        <w:t>Wnioskodawca mieszka w Polsce.</w:t>
      </w:r>
    </w:p>
    <w:p w14:paraId="2D16E756" w14:textId="77777777" w:rsidR="00461037" w:rsidRDefault="00461037" w:rsidP="00461037">
      <w:r w:rsidRPr="005F28FA">
        <w:rPr>
          <w:b/>
        </w:rPr>
        <w:t>Uwaga!</w:t>
      </w:r>
      <w:r>
        <w:t xml:space="preserve"> Przy zaznaczeniu tego pola, nazwa województwa powinna odpowiadać nazwie województwa wybranego na etapie tworzenia wniosku. Jeżeli na </w:t>
      </w:r>
      <w:r w:rsidR="00927430">
        <w:t>etapie tworzenia wniosku</w:t>
      </w:r>
      <w:r>
        <w:t xml:space="preserve"> błędnie</w:t>
      </w:r>
      <w:r w:rsidR="00927430">
        <w:t xml:space="preserve"> wybrano</w:t>
      </w:r>
      <w:r>
        <w:t xml:space="preserve"> województwo, można je zmienić za</w:t>
      </w:r>
      <w:r>
        <w:rPr>
          <w:rFonts w:ascii="Calibri" w:hAnsi="Calibri" w:cs="Calibri"/>
          <w:color w:val="444444"/>
          <w:shd w:val="clear" w:color="auto" w:fill="FFFFFF"/>
        </w:rPr>
        <w:t xml:space="preserve"> pomocą ikony </w:t>
      </w:r>
      <w:r>
        <w:rPr>
          <w:rFonts w:ascii="Calibri" w:hAnsi="Calibri" w:cs="Calibri"/>
          <w:b/>
          <w:color w:val="444444"/>
          <w:shd w:val="clear" w:color="auto" w:fill="FFFFFF"/>
        </w:rPr>
        <w:t>Edycja parametrów</w:t>
      </w:r>
      <w:r>
        <w:rPr>
          <w:rFonts w:ascii="Calibri" w:hAnsi="Calibri" w:cs="Calibri"/>
          <w:color w:val="444444"/>
          <w:shd w:val="clear" w:color="auto" w:fill="FFFFFF"/>
        </w:rPr>
        <w:t>.</w:t>
      </w:r>
    </w:p>
    <w:p w14:paraId="62B58F5A" w14:textId="77777777" w:rsidR="00D407B6" w:rsidRDefault="0093749E" w:rsidP="00D407B6">
      <w:pPr>
        <w:spacing w:after="0" w:line="276" w:lineRule="auto"/>
        <w:jc w:val="both"/>
      </w:pPr>
      <w:r>
        <w:rPr>
          <w:rFonts w:cstheme="minorHAnsi"/>
          <w:b/>
        </w:rPr>
        <w:t xml:space="preserve">Pole </w:t>
      </w:r>
      <w:r w:rsidR="00ED5A6A">
        <w:rPr>
          <w:rFonts w:cstheme="minorHAnsi"/>
          <w:b/>
        </w:rPr>
        <w:t>B.1.2</w:t>
      </w:r>
      <w:r w:rsidR="00D407B6">
        <w:rPr>
          <w:rFonts w:cstheme="minorHAnsi"/>
          <w:b/>
        </w:rPr>
        <w:t xml:space="preserve"> </w:t>
      </w:r>
      <w:r w:rsidR="00591EE8" w:rsidRPr="005F28FA">
        <w:rPr>
          <w:rFonts w:cstheme="minorHAnsi"/>
        </w:rPr>
        <w:t>Pole uzupełnianie automatycznie na podstawie wybranego województwa</w:t>
      </w:r>
      <w:r w:rsidR="004E38DA">
        <w:rPr>
          <w:rFonts w:cstheme="minorHAnsi"/>
        </w:rPr>
        <w:t>,</w:t>
      </w:r>
      <w:r w:rsidR="00591EE8" w:rsidRPr="005F28FA">
        <w:rPr>
          <w:rFonts w:cstheme="minorHAnsi"/>
        </w:rPr>
        <w:t xml:space="preserve"> na etapie</w:t>
      </w:r>
      <w:r w:rsidR="00591EE8" w:rsidRPr="00591EE8">
        <w:rPr>
          <w:rFonts w:cstheme="minorHAnsi"/>
        </w:rPr>
        <w:t xml:space="preserve"> tworzenia wniosku</w:t>
      </w:r>
      <w:r w:rsidR="00591EE8" w:rsidRPr="005F28FA">
        <w:rPr>
          <w:rFonts w:cstheme="minorHAnsi"/>
        </w:rPr>
        <w:t>.</w:t>
      </w:r>
      <w:r w:rsidR="00591EE8">
        <w:rPr>
          <w:rFonts w:cstheme="minorHAnsi"/>
          <w:b/>
        </w:rPr>
        <w:t xml:space="preserve"> </w:t>
      </w:r>
    </w:p>
    <w:p w14:paraId="6A4969FA" w14:textId="77777777" w:rsidR="00D407B6" w:rsidRDefault="00D407B6" w:rsidP="00D407B6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B.1.3</w:t>
      </w:r>
      <w:r>
        <w:t xml:space="preserve"> N</w:t>
      </w:r>
      <w:r w:rsidRPr="006A236A">
        <w:t xml:space="preserve">ależy wybrać z listy rozwijanej nazwę powiatu właściwego dla adresu </w:t>
      </w:r>
      <w:r>
        <w:t>budynku/lokalu mieszkalnego, w którym będzie realizowane wnioskowane przedsięwzięcie</w:t>
      </w:r>
      <w:r w:rsidRPr="006A236A">
        <w:t xml:space="preserve"> </w:t>
      </w:r>
      <w:r>
        <w:t xml:space="preserve">(pole obowiązkowe jeśli nie zaznaczono Pola </w:t>
      </w:r>
      <w:r w:rsidR="00ED5A6A">
        <w:t>B.1.1</w:t>
      </w:r>
      <w:r>
        <w:t>).</w:t>
      </w:r>
    </w:p>
    <w:p w14:paraId="1D738672" w14:textId="77777777" w:rsidR="00D407B6" w:rsidRDefault="00D407B6" w:rsidP="00D407B6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B.1.4</w:t>
      </w:r>
      <w:r>
        <w:t xml:space="preserve"> N</w:t>
      </w:r>
      <w:r w:rsidRPr="006A236A">
        <w:t xml:space="preserve">ależy wybrać z listy rozwijanej nazwę gminy właściwej dla adresu </w:t>
      </w:r>
      <w:r>
        <w:t>budynku/lokalu mieszkalnego, w którym będzie realizowane wnioskowane przedsięwzięcie</w:t>
      </w:r>
      <w:r w:rsidRPr="006A236A">
        <w:t xml:space="preserve"> </w:t>
      </w:r>
      <w:r>
        <w:t xml:space="preserve">(pole obowiązkowe jeśli nie zaznaczono Pola </w:t>
      </w:r>
      <w:r w:rsidR="00ED5A6A">
        <w:t>B.1.1</w:t>
      </w:r>
      <w:r>
        <w:t>).</w:t>
      </w:r>
    </w:p>
    <w:p w14:paraId="73F98918" w14:textId="77777777" w:rsidR="00D407B6" w:rsidRDefault="00D407B6" w:rsidP="00D407B6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B.1.5</w:t>
      </w:r>
      <w:r>
        <w:t xml:space="preserve"> N</w:t>
      </w:r>
      <w:r w:rsidRPr="006A236A">
        <w:t xml:space="preserve">ależy wybrać z listy rozwijanej nazwę miejscowości właściwej dla adresu </w:t>
      </w:r>
      <w:r>
        <w:t>budynku/lokalu mieszkalnego, w którym będzie realizowane wnioskowane przedsięwzięcie</w:t>
      </w:r>
      <w:r w:rsidRPr="006A236A">
        <w:t xml:space="preserve"> </w:t>
      </w:r>
      <w:r>
        <w:t xml:space="preserve">(pole obowiązkowe jeśli nie zaznaczono Pola </w:t>
      </w:r>
      <w:r w:rsidR="00ED5A6A">
        <w:t>B.1.1</w:t>
      </w:r>
      <w:r>
        <w:t>).</w:t>
      </w:r>
    </w:p>
    <w:p w14:paraId="470D5B13" w14:textId="77777777" w:rsidR="00D407B6" w:rsidRDefault="00D407B6" w:rsidP="00D407B6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B.1.6</w:t>
      </w:r>
      <w:r>
        <w:t xml:space="preserve"> Należy wpisać na</w:t>
      </w:r>
      <w:r w:rsidR="00CD0E19">
        <w:t>z</w:t>
      </w:r>
      <w:r>
        <w:t>wę</w:t>
      </w:r>
      <w:r w:rsidRPr="006A236A">
        <w:t xml:space="preserve"> ulicy właściwej  dla adresu </w:t>
      </w:r>
      <w:r>
        <w:t xml:space="preserve">budynku/lokalu mieszkalnego, w którym będzie realizowane wnioskowane przedsięwzięcie, w przypadku braku ulicy, należy wpisać „brak” (pole obowiązkowe jeśli nie zaznaczono Pola </w:t>
      </w:r>
      <w:r w:rsidR="00ED5A6A">
        <w:t>B.1.1</w:t>
      </w:r>
      <w:r>
        <w:t>).</w:t>
      </w:r>
    </w:p>
    <w:p w14:paraId="666BBD65" w14:textId="77777777" w:rsidR="00D407B6" w:rsidRDefault="00D407B6" w:rsidP="00D407B6">
      <w:pPr>
        <w:spacing w:after="0" w:line="276" w:lineRule="auto"/>
        <w:jc w:val="both"/>
      </w:pPr>
      <w:r w:rsidRPr="00F01F75">
        <w:rPr>
          <w:b/>
        </w:rPr>
        <w:lastRenderedPageBreak/>
        <w:t xml:space="preserve">Pole </w:t>
      </w:r>
      <w:r w:rsidR="00ED5A6A">
        <w:rPr>
          <w:b/>
        </w:rPr>
        <w:t>B.1.7</w:t>
      </w:r>
      <w:r>
        <w:t xml:space="preserve"> Należy wpisać nr</w:t>
      </w:r>
      <w:r w:rsidRPr="006A236A">
        <w:t xml:space="preserve"> domu</w:t>
      </w:r>
      <w:r>
        <w:t xml:space="preserve"> lub nr domu</w:t>
      </w:r>
      <w:r w:rsidRPr="006A236A">
        <w:t>/</w:t>
      </w:r>
      <w:r>
        <w:t>nr</w:t>
      </w:r>
      <w:r w:rsidRPr="006A236A">
        <w:t xml:space="preserve"> lokalu właściwego dla </w:t>
      </w:r>
      <w:r>
        <w:t xml:space="preserve">budynku/lokalu mieszkalnego, w którym będzie realizowane wnioskowane przedsięwzięcie (pole obowiązkowe jeśli nie zaznaczono Pola </w:t>
      </w:r>
      <w:r w:rsidR="00ED5A6A">
        <w:t>B.1.1</w:t>
      </w:r>
      <w:r>
        <w:t>).</w:t>
      </w:r>
    </w:p>
    <w:p w14:paraId="4E4DAF32" w14:textId="77777777" w:rsidR="00D407B6" w:rsidRDefault="00D407B6" w:rsidP="00D407B6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ED5A6A">
        <w:rPr>
          <w:b/>
        </w:rPr>
        <w:t>B.1.8</w:t>
      </w:r>
      <w:r w:rsidRPr="00062D01">
        <w:rPr>
          <w:b/>
        </w:rPr>
        <w:t>.</w:t>
      </w:r>
      <w:r>
        <w:t xml:space="preserve"> N</w:t>
      </w:r>
      <w:r w:rsidRPr="006A236A">
        <w:t xml:space="preserve">ależy wpisać kod pocztowy właściwy dla adresu </w:t>
      </w:r>
      <w:r>
        <w:t xml:space="preserve">budynku/lokalu mieszkalnego, w którym będzie realizowane wnioskowane przedsięwzięcie (pole obowiązkowe jeśli nie zaznaczono Pola </w:t>
      </w:r>
      <w:r w:rsidR="00ED5A6A">
        <w:t>B.1.1</w:t>
      </w:r>
      <w:r>
        <w:t>).</w:t>
      </w:r>
    </w:p>
    <w:p w14:paraId="1546F366" w14:textId="77777777" w:rsidR="0093749E" w:rsidRDefault="00D407B6" w:rsidP="00D407B6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ED5A6A">
        <w:rPr>
          <w:b/>
        </w:rPr>
        <w:t>B.1.9</w:t>
      </w:r>
      <w:r>
        <w:t>. N</w:t>
      </w:r>
      <w:r w:rsidRPr="006A236A">
        <w:t xml:space="preserve">ależy </w:t>
      </w:r>
      <w:r w:rsidR="00777035">
        <w:t>wpisać</w:t>
      </w:r>
      <w:r w:rsidRPr="006A236A">
        <w:t xml:space="preserve"> nazwę poczty właściwej dla adresu </w:t>
      </w:r>
      <w:r>
        <w:t xml:space="preserve">budynku/lokalu mieszkalnego, w którym będzie realizowane wnioskowane przedsięwzięcie (pole obowiązkowe jeśli nie zaznaczono Pola </w:t>
      </w:r>
      <w:r w:rsidR="00ED5A6A">
        <w:t>B.1.1</w:t>
      </w:r>
      <w:r>
        <w:t>).</w:t>
      </w:r>
    </w:p>
    <w:p w14:paraId="5DF4488D" w14:textId="77777777" w:rsidR="00D407B6" w:rsidRDefault="00E13ADA" w:rsidP="00D407B6">
      <w:pPr>
        <w:spacing w:after="0" w:line="276" w:lineRule="auto"/>
        <w:jc w:val="both"/>
        <w:rPr>
          <w:b/>
        </w:rPr>
      </w:pPr>
      <w:r>
        <w:rPr>
          <w:b/>
        </w:rPr>
        <w:t>Pole B.1.10, B.1.11</w:t>
      </w:r>
      <w:r w:rsidR="00D421C3">
        <w:rPr>
          <w:b/>
        </w:rPr>
        <w:t xml:space="preserve"> </w:t>
      </w:r>
      <w:r w:rsidR="00D421C3">
        <w:t>Należy zaznaczyć jedną z opcji</w:t>
      </w:r>
      <w:r w:rsidR="00D475C2">
        <w:t xml:space="preserve"> </w:t>
      </w:r>
      <w:r w:rsidR="00D475C2" w:rsidRPr="009D67BC">
        <w:t>zgodnie z nazwą p</w:t>
      </w:r>
      <w:r w:rsidR="00D475C2">
        <w:t>ól</w:t>
      </w:r>
      <w:r w:rsidR="00D421C3">
        <w:t xml:space="preserve"> </w:t>
      </w:r>
      <w:r w:rsidR="00D421C3" w:rsidRPr="00062D01">
        <w:t>(pole obowiązkowe)</w:t>
      </w:r>
      <w:r w:rsidR="00D475C2">
        <w:t>.</w:t>
      </w:r>
    </w:p>
    <w:p w14:paraId="7F902169" w14:textId="77777777" w:rsidR="008C27F6" w:rsidRDefault="000E2B2C" w:rsidP="00837DC9">
      <w:pPr>
        <w:jc w:val="both"/>
      </w:pPr>
      <w:r>
        <w:rPr>
          <w:b/>
        </w:rPr>
        <w:t>P</w:t>
      </w:r>
      <w:r w:rsidRPr="00B313C9">
        <w:rPr>
          <w:b/>
        </w:rPr>
        <w:t xml:space="preserve">ole </w:t>
      </w:r>
      <w:r w:rsidR="00E13ADA">
        <w:rPr>
          <w:b/>
        </w:rPr>
        <w:t xml:space="preserve">B.1.12 </w:t>
      </w:r>
      <w:r w:rsidR="00D421C3" w:rsidRPr="00B824DF">
        <w:t>Należy wpisać nr księgi wieczystej budynku</w:t>
      </w:r>
      <w:r w:rsidR="00777E55">
        <w:t xml:space="preserve"> lub nieruchomości na której jest położony dany budynek mieszkalny</w:t>
      </w:r>
      <w:r w:rsidR="00D421C3" w:rsidRPr="00B824DF">
        <w:t>/lokalu mieszkalnego</w:t>
      </w:r>
      <w:r w:rsidR="00777E55">
        <w:t xml:space="preserve"> </w:t>
      </w:r>
      <w:r w:rsidR="00ED79E7">
        <w:t>(w formacie</w:t>
      </w:r>
      <w:r w:rsidR="00ED79E7" w:rsidRPr="00AF4D96">
        <w:t>: AA0A/00000000/0 gdzie A to litera a 0 to cyfra)</w:t>
      </w:r>
      <w:r w:rsidR="00D421C3" w:rsidRPr="00B824DF">
        <w:t xml:space="preserve">, w którym będzie realizowane wnioskowane przedsięwzięcie. </w:t>
      </w:r>
      <w:r w:rsidR="00B824DF" w:rsidRPr="00B824DF">
        <w:t>W przypadku braku księgi wieczystej dla danego budynku mieszkalnego</w:t>
      </w:r>
      <w:r w:rsidR="00777E55">
        <w:t xml:space="preserve"> lub nieruchomości na której jest położony dany budynek mieszkalny</w:t>
      </w:r>
      <w:r w:rsidR="00123EC6" w:rsidRPr="00B824DF">
        <w:t xml:space="preserve">, należy </w:t>
      </w:r>
      <w:r w:rsidR="00F7083A">
        <w:t>zaznaczyć</w:t>
      </w:r>
      <w:r w:rsidR="00123EC6" w:rsidRPr="00B824DF">
        <w:t xml:space="preserve"> "brak" i do wniosku dołączyć dokument potwierdzający prawo wła</w:t>
      </w:r>
      <w:r w:rsidR="00422CD9" w:rsidRPr="00B824DF">
        <w:t>s</w:t>
      </w:r>
      <w:r w:rsidR="00123EC6" w:rsidRPr="00B824DF">
        <w:t>ności</w:t>
      </w:r>
      <w:r w:rsidR="00B824DF" w:rsidRPr="00B824DF">
        <w:t xml:space="preserve"> (pole obowiązkowe).</w:t>
      </w:r>
      <w:r w:rsidR="00123EC6" w:rsidRPr="00B824DF">
        <w:t xml:space="preserve"> </w:t>
      </w:r>
    </w:p>
    <w:p w14:paraId="743ECF78" w14:textId="77777777" w:rsidR="00A15C02" w:rsidRDefault="00316315" w:rsidP="00837DC9">
      <w:pPr>
        <w:jc w:val="both"/>
      </w:pPr>
      <w:r w:rsidRPr="005F28FA">
        <w:rPr>
          <w:b/>
        </w:rPr>
        <w:t>Uwaga!</w:t>
      </w:r>
      <w:r>
        <w:t xml:space="preserve"> Nie można wnioskować o dofinansowanie dla lokalu mieszkalnego bez nr księgi wieczystej.</w:t>
      </w:r>
    </w:p>
    <w:p w14:paraId="66C5CAD7" w14:textId="57F88623" w:rsidR="00AA7763" w:rsidRPr="00B824DF" w:rsidRDefault="00AA7763" w:rsidP="00837DC9">
      <w:pPr>
        <w:jc w:val="both"/>
      </w:pPr>
      <w:r w:rsidRPr="00837DC9">
        <w:rPr>
          <w:b/>
        </w:rPr>
        <w:t xml:space="preserve">Pole </w:t>
      </w:r>
      <w:r w:rsidR="00E13ADA">
        <w:rPr>
          <w:b/>
        </w:rPr>
        <w:t>B.1.13</w:t>
      </w:r>
      <w:r>
        <w:t xml:space="preserve"> </w:t>
      </w:r>
      <w:r w:rsidR="00B824DF" w:rsidRPr="00B824DF">
        <w:t>Należy wpisać nr działki zgodnie z danymi ewidencji gruntów i budynków, na której znajduje się budynek/lokal mieszkalny, w którym będzie realizowane wnioskowane przedsięwzięcie (pole obowiązkowe).</w:t>
      </w:r>
      <w:r w:rsidRPr="00B824DF">
        <w:t xml:space="preserve"> </w:t>
      </w:r>
    </w:p>
    <w:p w14:paraId="4D038674" w14:textId="77777777" w:rsidR="00B824DF" w:rsidRDefault="000E2B2C" w:rsidP="00837DC9">
      <w:pPr>
        <w:jc w:val="both"/>
      </w:pPr>
      <w:r w:rsidRPr="008C27F6">
        <w:rPr>
          <w:b/>
        </w:rPr>
        <w:t>P</w:t>
      </w:r>
      <w:r w:rsidRPr="00B313C9">
        <w:rPr>
          <w:b/>
        </w:rPr>
        <w:t xml:space="preserve">ole </w:t>
      </w:r>
      <w:r w:rsidR="00E13ADA">
        <w:rPr>
          <w:b/>
        </w:rPr>
        <w:t>B.1.14, B.1.15</w:t>
      </w:r>
      <w:r>
        <w:t xml:space="preserve"> </w:t>
      </w:r>
      <w:r w:rsidR="00B824DF">
        <w:t xml:space="preserve"> Należy zaznaczyć jedną z opcji </w:t>
      </w:r>
      <w:r w:rsidR="00D475C2" w:rsidRPr="00D475C2">
        <w:t xml:space="preserve">zgodnie z nazwą pól </w:t>
      </w:r>
      <w:r w:rsidR="00B824DF" w:rsidRPr="00062D01">
        <w:t>(pole obowiązkowe)</w:t>
      </w:r>
      <w:r w:rsidR="00B824DF">
        <w:t>:</w:t>
      </w:r>
    </w:p>
    <w:p w14:paraId="1B49DCA5" w14:textId="05458104" w:rsidR="0066596D" w:rsidRDefault="00B824DF" w:rsidP="00837DC9">
      <w:pPr>
        <w:jc w:val="both"/>
      </w:pPr>
      <w:r>
        <w:t>TAK</w:t>
      </w:r>
      <w:r w:rsidR="00E13ADA">
        <w:t xml:space="preserve"> (B.1.14)</w:t>
      </w:r>
      <w:r>
        <w:t xml:space="preserve"> – </w:t>
      </w:r>
      <w:r w:rsidR="00E97B52" w:rsidRPr="00E97B52">
        <w:t xml:space="preserve"> </w:t>
      </w:r>
      <w:r w:rsidR="00D475C2">
        <w:t>j</w:t>
      </w:r>
      <w:r w:rsidR="00E97B52" w:rsidRPr="00E97B52">
        <w:t>eżeli została przyznana dotacja na budynek/lokal mieszkalny na warunkach Programu w wersj</w:t>
      </w:r>
      <w:r w:rsidR="002233D6">
        <w:t>ach</w:t>
      </w:r>
      <w:r w:rsidR="00E97B52" w:rsidRPr="00E97B52">
        <w:t xml:space="preserve"> </w:t>
      </w:r>
      <w:r w:rsidR="002233D6" w:rsidRPr="00E97B52">
        <w:t>obowiązując</w:t>
      </w:r>
      <w:r w:rsidR="002233D6">
        <w:t>ych</w:t>
      </w:r>
      <w:r w:rsidR="0028177E">
        <w:t xml:space="preserve"> </w:t>
      </w:r>
      <w:r w:rsidR="002233D6">
        <w:t>do 14 maja 2020 r.</w:t>
      </w:r>
      <w:r w:rsidR="009651D6">
        <w:t xml:space="preserve">, </w:t>
      </w:r>
      <w:r w:rsidR="00E97B52" w:rsidRPr="00E97B52">
        <w:t>Wnioskodawca na ten sam budynek/lokal mieszkalny może złożyć wniosek o dofinansowanie</w:t>
      </w:r>
      <w:r w:rsidR="00FE2FD4">
        <w:t xml:space="preserve"> wyłącznie</w:t>
      </w:r>
      <w:r w:rsidR="00E97B52" w:rsidRPr="00E97B52">
        <w:t xml:space="preserve"> w zakresie pkt. 9.2.2. poz. 3 Części 1)</w:t>
      </w:r>
      <w:r w:rsidR="00084A43">
        <w:t>/pkt. 9.2.2 poz.2 Części 2)</w:t>
      </w:r>
      <w:r w:rsidR="00C1034A">
        <w:t>/</w:t>
      </w:r>
      <w:r w:rsidR="00084A43">
        <w:t xml:space="preserve"> </w:t>
      </w:r>
      <w:r w:rsidR="00C1034A">
        <w:t>pkt. 9.2.2 poz.2 Części 3</w:t>
      </w:r>
      <w:r w:rsidR="00C1034A" w:rsidRPr="00C1034A">
        <w:t>)</w:t>
      </w:r>
      <w:r w:rsidR="00C1034A">
        <w:t xml:space="preserve"> </w:t>
      </w:r>
      <w:r w:rsidR="00084A43">
        <w:t>obowiązującego Programu</w:t>
      </w:r>
      <w:r w:rsidR="00454DC5">
        <w:t xml:space="preserve"> </w:t>
      </w:r>
      <w:r w:rsidR="00C1034A" w:rsidRPr="00C1034A">
        <w:t>(na inne koszty kwalifikowane niż dofinansowane wcześniejszą dotacją)</w:t>
      </w:r>
      <w:r w:rsidR="00D475C2">
        <w:t>.</w:t>
      </w:r>
    </w:p>
    <w:p w14:paraId="7BA26ADF" w14:textId="77777777" w:rsidR="007C5D8A" w:rsidRDefault="0066596D" w:rsidP="00837DC9">
      <w:pPr>
        <w:jc w:val="both"/>
      </w:pPr>
      <w:r>
        <w:t>NIE</w:t>
      </w:r>
      <w:r w:rsidR="00E13ADA">
        <w:t xml:space="preserve"> (B.1.15)</w:t>
      </w:r>
      <w:r>
        <w:t xml:space="preserve"> – jeżeli na budynek/lokal mieszkalny, w  którym będzie realizowane wnioskowane przedsięwzięcie nie uzyskano wcześniej dotacji w ramach Programu.</w:t>
      </w:r>
      <w:r w:rsidR="00B824DF">
        <w:t xml:space="preserve"> </w:t>
      </w:r>
    </w:p>
    <w:p w14:paraId="20EAF16A" w14:textId="6324271A" w:rsidR="00406C85" w:rsidRDefault="00BB1B37" w:rsidP="00837DC9">
      <w:pPr>
        <w:jc w:val="both"/>
      </w:pPr>
      <w:r w:rsidRPr="00986EB0">
        <w:rPr>
          <w:b/>
        </w:rPr>
        <w:t>Uwaga!</w:t>
      </w:r>
      <w:r>
        <w:t xml:space="preserve"> W przypadku zaznaczenia B.1.14 (TAK) nie jest możliwe wnioskowanie o źródło ciepła (w</w:t>
      </w:r>
      <w:r w:rsidR="00417350">
        <w:t> </w:t>
      </w:r>
      <w:r>
        <w:t xml:space="preserve">dalszej części wniosku należy zaznaczyć pole B.1.23). </w:t>
      </w:r>
    </w:p>
    <w:p w14:paraId="703C217B" w14:textId="77777777" w:rsidR="007C5D8A" w:rsidRDefault="007C5D8A" w:rsidP="00837DC9">
      <w:pPr>
        <w:jc w:val="both"/>
      </w:pPr>
      <w:r w:rsidRPr="008C27F6">
        <w:rPr>
          <w:b/>
        </w:rPr>
        <w:t>P</w:t>
      </w:r>
      <w:r w:rsidRPr="00B313C9">
        <w:rPr>
          <w:b/>
        </w:rPr>
        <w:t xml:space="preserve">ole </w:t>
      </w:r>
      <w:r w:rsidR="00E13ADA">
        <w:rPr>
          <w:b/>
        </w:rPr>
        <w:t>B.1.16</w:t>
      </w:r>
      <w:r>
        <w:t xml:space="preserve"> </w:t>
      </w:r>
      <w:r w:rsidR="003A4BAA">
        <w:t>Należy wybrać odpowiedni przedział czasowy, w którym wystąpiono o zgodę na budowę</w:t>
      </w:r>
      <w:r w:rsidR="00084A43">
        <w:t>/zgłoszenie budowy</w:t>
      </w:r>
      <w:r w:rsidR="003A4BAA">
        <w:t xml:space="preserve"> dla budynku/lokalu mieszkalnego, w którym będzie realizowane wnioskowane przedsięwzięcie. W przypadku braku posiadania takiej informacji, należy wybrać przedział czasowy odzwierciedlający orientacyjne rok </w:t>
      </w:r>
      <w:r w:rsidR="00A76B86">
        <w:t>wystąpienia o zgodę na budowę</w:t>
      </w:r>
      <w:r w:rsidR="00084A43">
        <w:t>/zgłoszenia budowy</w:t>
      </w:r>
      <w:r w:rsidR="00A76B86">
        <w:t xml:space="preserve"> </w:t>
      </w:r>
      <w:r w:rsidR="003A4BAA">
        <w:t>(pole obowiązkowe).</w:t>
      </w:r>
    </w:p>
    <w:p w14:paraId="4DDD71CE" w14:textId="77777777" w:rsidR="007410EC" w:rsidRDefault="007410EC" w:rsidP="00837DC9">
      <w:pPr>
        <w:jc w:val="both"/>
      </w:pPr>
      <w:r w:rsidRPr="007410EC">
        <w:rPr>
          <w:b/>
        </w:rPr>
        <w:t>Uwaga!</w:t>
      </w:r>
      <w:r>
        <w:t xml:space="preserve"> </w:t>
      </w:r>
      <w:r w:rsidRPr="007410EC">
        <w:t>Budynki</w:t>
      </w:r>
      <w:r w:rsidR="00084A43">
        <w:t>/lokale mieszkalne</w:t>
      </w:r>
      <w:r w:rsidR="00A76B86">
        <w:t>, na budowę których wystąpiono</w:t>
      </w:r>
      <w:r w:rsidR="00084A43">
        <w:t xml:space="preserve"> o zgodę lub zgłoszono ich budowę po 31 grudnia 2013</w:t>
      </w:r>
      <w:r w:rsidR="00A12B32">
        <w:t xml:space="preserve"> </w:t>
      </w:r>
      <w:r w:rsidR="00084A43">
        <w:t>r.</w:t>
      </w:r>
      <w:r w:rsidR="000D1BA0">
        <w:t xml:space="preserve"> </w:t>
      </w:r>
      <w:r w:rsidRPr="007410EC">
        <w:t xml:space="preserve">nie mogą uzyskać dotacji na </w:t>
      </w:r>
      <w:r w:rsidR="00FB3DEF" w:rsidRPr="00801765">
        <w:rPr>
          <w:rFonts w:cstheme="minorHAnsi"/>
        </w:rPr>
        <w:t>zakres kosztów kwalifikowanych wskazany w tabeli 3 Załącznika 2</w:t>
      </w:r>
      <w:r w:rsidR="003F1EA0">
        <w:rPr>
          <w:rFonts w:cstheme="minorHAnsi"/>
        </w:rPr>
        <w:t>/2a</w:t>
      </w:r>
      <w:r w:rsidR="006C6D26">
        <w:rPr>
          <w:rFonts w:cstheme="minorHAnsi"/>
        </w:rPr>
        <w:t>/2b</w:t>
      </w:r>
      <w:r w:rsidR="00FB3DEF" w:rsidRPr="00801765">
        <w:rPr>
          <w:rFonts w:cstheme="minorHAnsi"/>
        </w:rPr>
        <w:t xml:space="preserve"> do Programu, tj. ocieplenie przegród budowlanych, stolarka okienna i drzwiowa</w:t>
      </w:r>
      <w:r w:rsidR="00084A43" w:rsidRPr="00084A43">
        <w:t>.</w:t>
      </w:r>
    </w:p>
    <w:p w14:paraId="4363CB12" w14:textId="77777777" w:rsidR="00B4232A" w:rsidRDefault="00B4232A" w:rsidP="00837DC9">
      <w:pPr>
        <w:jc w:val="both"/>
      </w:pPr>
      <w:r w:rsidRPr="00DA7005">
        <w:rPr>
          <w:b/>
        </w:rPr>
        <w:t>Uwaga!</w:t>
      </w:r>
      <w:r>
        <w:t xml:space="preserve"> Koszty poniesione w budynku/lokalu mieszkalnym, który nie został oddany do użytku nie mogą być zakwalifikowane do dofinansowania z Programu.</w:t>
      </w:r>
    </w:p>
    <w:p w14:paraId="66724635" w14:textId="77777777" w:rsidR="00AB7F6B" w:rsidRDefault="000E2B2C" w:rsidP="00837DC9">
      <w:pPr>
        <w:jc w:val="both"/>
      </w:pPr>
      <w:r>
        <w:rPr>
          <w:b/>
        </w:rPr>
        <w:t>P</w:t>
      </w:r>
      <w:r w:rsidRPr="000E2B2C">
        <w:rPr>
          <w:b/>
        </w:rPr>
        <w:t xml:space="preserve">ole </w:t>
      </w:r>
      <w:r w:rsidR="00E13ADA">
        <w:rPr>
          <w:b/>
        </w:rPr>
        <w:t>B.1.17</w:t>
      </w:r>
      <w:r w:rsidR="00080AB2">
        <w:rPr>
          <w:b/>
        </w:rPr>
        <w:t xml:space="preserve"> </w:t>
      </w:r>
      <w:r w:rsidR="005F5CA3">
        <w:t>Należy wpisać całkowitą powierzchnię budynku/lokalu mieszkalnego, w którym będzie realizowane wnioskowane przedsięwzięcie</w:t>
      </w:r>
      <w:r w:rsidR="00777035">
        <w:t xml:space="preserve"> (pole obowiązkowe)</w:t>
      </w:r>
      <w:r w:rsidR="005F5CA3">
        <w:t>.</w:t>
      </w:r>
      <w:r w:rsidR="00AB7F6B" w:rsidRPr="00AB7F6B">
        <w:t xml:space="preserve"> </w:t>
      </w:r>
    </w:p>
    <w:p w14:paraId="48FC42D5" w14:textId="77777777" w:rsidR="00380F2D" w:rsidRDefault="00AB7F6B" w:rsidP="00837DC9">
      <w:pPr>
        <w:jc w:val="both"/>
        <w:rPr>
          <w:b/>
        </w:rPr>
      </w:pPr>
      <w:r w:rsidRPr="005F5CA3">
        <w:rPr>
          <w:b/>
        </w:rPr>
        <w:lastRenderedPageBreak/>
        <w:t>Uwaga!</w:t>
      </w:r>
      <w:r>
        <w:t xml:space="preserve"> Powierzchnia całkowita budynku/lokalu mieszkalnego</w:t>
      </w:r>
      <w:r w:rsidRPr="00AB7F6B">
        <w:t xml:space="preserve"> liczona jest po zewnętrznym obrysie ścian. Do tej wartości </w:t>
      </w:r>
      <w:r w:rsidR="00AB723D">
        <w:t>wlicza się</w:t>
      </w:r>
      <w:r w:rsidRPr="00AB7F6B">
        <w:t xml:space="preserve"> powierzchni</w:t>
      </w:r>
      <w:r w:rsidR="00AB723D">
        <w:t>ę</w:t>
      </w:r>
      <w:r w:rsidRPr="00AB7F6B">
        <w:t xml:space="preserve"> wszystkich znajdujących się w budynku kondygnacji, zarówno nadziemnych, jak i podziemnych (np. piwnica czy podziemny garaż), a także zewnętrzne schody, różnego rodzaju dobudówki i nadbudówki, balkony, tarasy i inne elementy wystające na zewnątrz poza ściany budynku.</w:t>
      </w:r>
    </w:p>
    <w:p w14:paraId="109CCE95" w14:textId="77777777" w:rsidR="00010AB5" w:rsidRDefault="00047318" w:rsidP="00837DC9">
      <w:pPr>
        <w:jc w:val="both"/>
        <w:rPr>
          <w:b/>
        </w:rPr>
      </w:pPr>
      <w:r>
        <w:rPr>
          <w:b/>
        </w:rPr>
        <w:t>P</w:t>
      </w:r>
      <w:r w:rsidRPr="00B313C9">
        <w:rPr>
          <w:b/>
        </w:rPr>
        <w:t xml:space="preserve">ole </w:t>
      </w:r>
      <w:r w:rsidR="00E13ADA">
        <w:rPr>
          <w:b/>
        </w:rPr>
        <w:t>B.1.18</w:t>
      </w:r>
      <w:r w:rsidR="007E7D83">
        <w:rPr>
          <w:b/>
        </w:rPr>
        <w:t xml:space="preserve"> </w:t>
      </w:r>
      <w:r w:rsidR="00F537A4">
        <w:t>Należy zaznaczyć, jeżeli w budynku/lokalu mieszkalnym, w którym będzie realizowa</w:t>
      </w:r>
      <w:r w:rsidR="007E7D83">
        <w:t>ne wnioskowane przedsięwzięcie jest prowadzona działalność gospodarcza</w:t>
      </w:r>
      <w:r w:rsidR="000C2954" w:rsidRPr="000C2954">
        <w:t xml:space="preserve"> w rozumieniu Programu</w:t>
      </w:r>
      <w:r w:rsidR="000D1BA0">
        <w:t>,</w:t>
      </w:r>
      <w:r w:rsidR="000C2954" w:rsidRPr="000C2954">
        <w:t xml:space="preserve"> tj. zgodn</w:t>
      </w:r>
      <w:r w:rsidR="000C2954">
        <w:t>ie z unijnym prawem konkurencji</w:t>
      </w:r>
      <w:r w:rsidR="007E7D83">
        <w:t>.</w:t>
      </w:r>
      <w:r w:rsidR="00422CD9">
        <w:rPr>
          <w:b/>
        </w:rPr>
        <w:t xml:space="preserve"> </w:t>
      </w:r>
    </w:p>
    <w:p w14:paraId="6AADDE80" w14:textId="77777777" w:rsidR="00010AB5" w:rsidRDefault="00010AB5" w:rsidP="00010AB5">
      <w:pPr>
        <w:jc w:val="both"/>
      </w:pPr>
      <w:r w:rsidRPr="007E7D83">
        <w:rPr>
          <w:b/>
        </w:rPr>
        <w:t>Uwaga!</w:t>
      </w:r>
      <w:r w:rsidRPr="002433FA">
        <w:t xml:space="preserve"> </w:t>
      </w:r>
      <w:r w:rsidRPr="0030205F">
        <w:t>W przypadku, gdy w budynku</w:t>
      </w:r>
      <w:r>
        <w:t>/lokalu mieszkalnym</w:t>
      </w:r>
      <w:r w:rsidRPr="0030205F">
        <w:t>, w którym realizowane</w:t>
      </w:r>
      <w:r w:rsidR="007E7D83">
        <w:t xml:space="preserve"> będzie wnioskowane</w:t>
      </w:r>
      <w:r>
        <w:t xml:space="preserve"> </w:t>
      </w:r>
      <w:r w:rsidRPr="0030205F">
        <w:t>przedsięwzięcie</w:t>
      </w:r>
      <w:r w:rsidR="000D1BA0">
        <w:t>,</w:t>
      </w:r>
      <w:r w:rsidRPr="0030205F">
        <w:t xml:space="preserve"> prowadzona jest działalność gospodarcza, wysokość </w:t>
      </w:r>
      <w:r w:rsidR="00827126">
        <w:t>wnioskowanej dotacji do</w:t>
      </w:r>
      <w:r w:rsidR="007E7D83">
        <w:t xml:space="preserve"> kwoty w sekcji D </w:t>
      </w:r>
      <w:r w:rsidRPr="0030205F">
        <w:t>jest pomniejszana proporcjonalnie do</w:t>
      </w:r>
      <w:r w:rsidR="007E7D83">
        <w:t xml:space="preserve"> </w:t>
      </w:r>
      <w:r w:rsidRPr="0030205F">
        <w:t>powierzchni zajmowanej na prowadzenie działalności gospodarczej</w:t>
      </w:r>
      <w:r w:rsidR="007E7D83">
        <w:t xml:space="preserve"> </w:t>
      </w:r>
      <w:r w:rsidR="00AA281E">
        <w:t xml:space="preserve">(powierzchnia ta wyliczana jest jako iloczyn powierzchni zajmowanej na prowadzenie działalności gospodarczej </w:t>
      </w:r>
      <w:r w:rsidR="007E7D83">
        <w:t>oraz liczby miesięcy w roku</w:t>
      </w:r>
      <w:r w:rsidR="00E2468F">
        <w:t>, w których prowadzona jest działalność gospodarcza</w:t>
      </w:r>
      <w:r w:rsidR="00DC0A3F">
        <w:t xml:space="preserve"> podzielonej na 12</w:t>
      </w:r>
      <w:r w:rsidR="00AA281E">
        <w:t>)</w:t>
      </w:r>
      <w:r w:rsidRPr="0030205F">
        <w:t>.</w:t>
      </w:r>
    </w:p>
    <w:p w14:paraId="2B3DD36E" w14:textId="77777777" w:rsidR="00010AB5" w:rsidRDefault="00010AB5" w:rsidP="00010AB5">
      <w:pPr>
        <w:jc w:val="both"/>
      </w:pPr>
      <w:r w:rsidRPr="00837DC9">
        <w:t xml:space="preserve">Jeśli </w:t>
      </w:r>
      <w:r w:rsidR="007E7D83">
        <w:t xml:space="preserve">wyliczony w Polu </w:t>
      </w:r>
      <w:r w:rsidR="00E13ADA">
        <w:t>B.1.21</w:t>
      </w:r>
      <w:r w:rsidR="007E7D83">
        <w:t xml:space="preserve"> procent </w:t>
      </w:r>
      <w:r w:rsidRPr="00837DC9">
        <w:t>powierzchni przeznaczon</w:t>
      </w:r>
      <w:r w:rsidR="007E7D83">
        <w:t>ej</w:t>
      </w:r>
      <w:r w:rsidRPr="00837DC9">
        <w:t xml:space="preserve"> na prowadzenie działalności gospodarczej przekracza 30%</w:t>
      </w:r>
      <w:r w:rsidR="000C2954" w:rsidRPr="000C2954">
        <w:t xml:space="preserve"> powierzchni całkowitej budynku/lokalu mieszkalnego</w:t>
      </w:r>
      <w:r w:rsidR="000D1BA0">
        <w:t>,</w:t>
      </w:r>
      <w:r w:rsidRPr="00837DC9">
        <w:t xml:space="preserve"> przedsięwzięcie nie może być dofinansowane. </w:t>
      </w:r>
    </w:p>
    <w:p w14:paraId="7DE4F142" w14:textId="77777777" w:rsidR="007E7D83" w:rsidRDefault="007E7D83" w:rsidP="00010AB5">
      <w:pPr>
        <w:jc w:val="both"/>
      </w:pPr>
      <w:r w:rsidRPr="00C90158">
        <w:rPr>
          <w:b/>
        </w:rPr>
        <w:t xml:space="preserve">Pole </w:t>
      </w:r>
      <w:r w:rsidR="00E13ADA">
        <w:rPr>
          <w:b/>
        </w:rPr>
        <w:t>B.1.19</w:t>
      </w:r>
      <w:r w:rsidRPr="007E7D83">
        <w:t xml:space="preserve"> </w:t>
      </w:r>
      <w:r>
        <w:t>Należy wpisać powierzchnię budynku/lokalu mieszkalnego (w m</w:t>
      </w:r>
      <w:r>
        <w:rPr>
          <w:vertAlign w:val="superscript"/>
        </w:rPr>
        <w:t>2</w:t>
      </w:r>
      <w:r>
        <w:t>)</w:t>
      </w:r>
      <w:r w:rsidR="000C2954">
        <w:t xml:space="preserve"> </w:t>
      </w:r>
      <w:r w:rsidR="000C2954" w:rsidRPr="000C2954">
        <w:t>wykorzystywaną na prowadzenie działalności gospodarczej w budynku/lokalu mieszkalnym</w:t>
      </w:r>
      <w:r>
        <w:t>, w którym będzie realizowane wnioskowane przedsięwzięcie</w:t>
      </w:r>
      <w:r w:rsidR="00007602">
        <w:t xml:space="preserve"> </w:t>
      </w:r>
      <w:r>
        <w:t xml:space="preserve">(pole obowiązkowe jeśli zaznaczono Pole </w:t>
      </w:r>
      <w:r w:rsidR="00E13ADA">
        <w:t>B.1.18</w:t>
      </w:r>
      <w:r>
        <w:t>).</w:t>
      </w:r>
    </w:p>
    <w:p w14:paraId="53086A0F" w14:textId="77777777" w:rsidR="007E7D83" w:rsidRDefault="007E7D83" w:rsidP="00010AB5">
      <w:pPr>
        <w:jc w:val="both"/>
      </w:pPr>
      <w:r w:rsidRPr="00C90158">
        <w:rPr>
          <w:b/>
        </w:rPr>
        <w:t xml:space="preserve">Pole </w:t>
      </w:r>
      <w:r w:rsidR="00E13ADA">
        <w:rPr>
          <w:b/>
        </w:rPr>
        <w:t>B.1.20</w:t>
      </w:r>
      <w:r>
        <w:t xml:space="preserve"> Należy </w:t>
      </w:r>
      <w:r w:rsidR="00801CAC">
        <w:t xml:space="preserve">wybrać </w:t>
      </w:r>
      <w:r>
        <w:t>liczbę miesięcy w roku</w:t>
      </w:r>
      <w:r w:rsidR="00C90158">
        <w:t>, w których prowadzona jest działalność gospodarcza w budynku/lokalu mieszkalnym, w którym będzie realizowane wnioskowane przedsięwzięcie</w:t>
      </w:r>
      <w:r w:rsidR="00FB3DEF">
        <w:t xml:space="preserve">. </w:t>
      </w:r>
      <w:r w:rsidR="00801CAC">
        <w:t xml:space="preserve">Jeżeli działalność prowadzona jest w sposób ciągły należy wybrać 12 miesięcy. W przypadku prowadzenia działalności gospodarczej okresowo (przez mniej niż 12 miesięcy w ciągu roku) należy podać liczbę miesięcy określaną </w:t>
      </w:r>
      <w:r w:rsidR="00FB3DEF">
        <w:t>na podstawie ostatnich</w:t>
      </w:r>
      <w:r w:rsidR="00FB3DEF" w:rsidRPr="00FB3DEF">
        <w:t xml:space="preserve"> 12 miesięcy poprzedzając</w:t>
      </w:r>
      <w:r w:rsidR="00FB3DEF">
        <w:t>ych</w:t>
      </w:r>
      <w:r w:rsidR="00FB3DEF" w:rsidRPr="00FB3DEF">
        <w:t xml:space="preserve"> miesiąc złożenia wniosku</w:t>
      </w:r>
      <w:r w:rsidR="00C90158">
        <w:t xml:space="preserve"> (pole obowiązkowe jeśli zaznaczono Pole </w:t>
      </w:r>
      <w:r w:rsidR="00E13ADA">
        <w:t>B.1.18</w:t>
      </w:r>
      <w:r w:rsidR="00C90158">
        <w:t>).</w:t>
      </w:r>
    </w:p>
    <w:p w14:paraId="04D9AFAC" w14:textId="77777777" w:rsidR="00AB3F28" w:rsidRPr="00837DC9" w:rsidRDefault="00C90158" w:rsidP="00837DC9">
      <w:pPr>
        <w:jc w:val="both"/>
      </w:pPr>
      <w:r w:rsidRPr="651B9702">
        <w:rPr>
          <w:b/>
          <w:bCs/>
        </w:rPr>
        <w:t xml:space="preserve">Pole </w:t>
      </w:r>
      <w:r w:rsidR="00E13ADA" w:rsidRPr="651B9702">
        <w:rPr>
          <w:b/>
          <w:bCs/>
        </w:rPr>
        <w:t>B.1.21</w:t>
      </w:r>
      <w:r>
        <w:t xml:space="preserve"> Pole zostanie uzupełnione automatycznie po wpisaniu danych w Polach </w:t>
      </w:r>
      <w:r w:rsidR="00E13ADA">
        <w:t>B.1.19</w:t>
      </w:r>
      <w:r>
        <w:t xml:space="preserve"> i </w:t>
      </w:r>
      <w:r w:rsidR="00E13ADA">
        <w:t>B.1.20</w:t>
      </w:r>
      <w:r>
        <w:t>.</w:t>
      </w:r>
    </w:p>
    <w:p w14:paraId="2E351461" w14:textId="77777777" w:rsidR="00C90158" w:rsidRDefault="00380F2D" w:rsidP="00326440">
      <w:pPr>
        <w:jc w:val="both"/>
      </w:pPr>
      <w:r>
        <w:rPr>
          <w:b/>
        </w:rPr>
        <w:t xml:space="preserve">Pole </w:t>
      </w:r>
      <w:r w:rsidR="00E13ADA">
        <w:rPr>
          <w:b/>
        </w:rPr>
        <w:t>B.1.</w:t>
      </w:r>
      <w:r w:rsidR="00007602">
        <w:rPr>
          <w:b/>
        </w:rPr>
        <w:t>22</w:t>
      </w:r>
      <w:r w:rsidR="00E13ADA">
        <w:rPr>
          <w:b/>
        </w:rPr>
        <w:t>, B.1.23</w:t>
      </w:r>
      <w:r w:rsidR="000D3885">
        <w:rPr>
          <w:b/>
        </w:rPr>
        <w:t xml:space="preserve"> </w:t>
      </w:r>
      <w:r w:rsidR="00C90158">
        <w:t xml:space="preserve">Należy zaznaczyć jedną z opcji </w:t>
      </w:r>
      <w:r w:rsidR="00C90158" w:rsidRPr="00062D01">
        <w:t>(pole obowiązkowe)</w:t>
      </w:r>
      <w:r w:rsidR="00C90158">
        <w:t>:</w:t>
      </w:r>
    </w:p>
    <w:p w14:paraId="455B9E3C" w14:textId="77777777" w:rsidR="00C90158" w:rsidRDefault="00C90158" w:rsidP="00326440">
      <w:pPr>
        <w:jc w:val="both"/>
      </w:pPr>
      <w:r>
        <w:t>TAK</w:t>
      </w:r>
      <w:r w:rsidR="00E13ADA">
        <w:t xml:space="preserve"> (B.1.22)</w:t>
      </w:r>
      <w:r w:rsidR="00A12B32">
        <w:t xml:space="preserve"> –</w:t>
      </w:r>
      <w:r>
        <w:t xml:space="preserve"> jeżeli w ramach przedsięwzięcia nastąpi wymiana i likwidacja źródła</w:t>
      </w:r>
      <w:r w:rsidR="004A16B7">
        <w:t>/eł</w:t>
      </w:r>
      <w:r>
        <w:t xml:space="preserve"> ciepła na paliwo stałe</w:t>
      </w:r>
      <w:r w:rsidR="00A12B32">
        <w:t>.</w:t>
      </w:r>
      <w:r w:rsidR="00D503BB">
        <w:t xml:space="preserve"> </w:t>
      </w:r>
    </w:p>
    <w:p w14:paraId="66D24B32" w14:textId="77777777" w:rsidR="00C90158" w:rsidRDefault="00C90158" w:rsidP="00326440">
      <w:pPr>
        <w:jc w:val="both"/>
      </w:pPr>
      <w:r>
        <w:t>NIE</w:t>
      </w:r>
      <w:r w:rsidR="00E13ADA">
        <w:t xml:space="preserve"> (B.1.23)</w:t>
      </w:r>
      <w:r>
        <w:t xml:space="preserve"> – jeżeli w ramach przedsięwzięcia nie nastąpi wymiana źródła ciepła na paliwo stałe. Ta opcja dopuszczalna jest tylko wtedy, jeżeli w budynku/lokalu mieszkalnym, w którym będzie realizowane wnioskowane przedsięwzięcie, znajduje się już zainstalowane źródło ciepła spełniające w</w:t>
      </w:r>
      <w:r w:rsidR="00270E88">
        <w:t>arunki</w:t>
      </w:r>
      <w:r>
        <w:t xml:space="preserve"> Programu. </w:t>
      </w:r>
    </w:p>
    <w:p w14:paraId="2C9BB07B" w14:textId="77777777" w:rsidR="00406C85" w:rsidRDefault="00B10DD9" w:rsidP="00326440">
      <w:pPr>
        <w:jc w:val="both"/>
      </w:pPr>
      <w:r w:rsidRPr="005F28FA">
        <w:rPr>
          <w:b/>
        </w:rPr>
        <w:t>Uwaga!</w:t>
      </w:r>
      <w:r>
        <w:t xml:space="preserve"> Po zaznaczeniu jednej z wyżej wymienionych opcji, należy zaznaczyć odpowiednie oświadczenia w celu odblokowania tabeli B.2.1. W przypadku zaznaczenia B.1.23, w tabeli B.2.1 aktywne będzie tylko pole B.2.1.44.</w:t>
      </w:r>
    </w:p>
    <w:p w14:paraId="6BCE2710" w14:textId="5A38A7DC" w:rsidR="000F36B8" w:rsidRDefault="00C90158" w:rsidP="00326440">
      <w:pPr>
        <w:jc w:val="both"/>
      </w:pPr>
      <w:r w:rsidRPr="000F36B8">
        <w:rPr>
          <w:b/>
        </w:rPr>
        <w:t xml:space="preserve">Pole </w:t>
      </w:r>
      <w:r w:rsidR="00E13ADA">
        <w:rPr>
          <w:b/>
        </w:rPr>
        <w:t>B.1.24</w:t>
      </w:r>
      <w:r>
        <w:t xml:space="preserve"> Należy wpisać liczbę źródeł ciepła na paliwo stałe w budynku/lokalu mieszkalnym, w</w:t>
      </w:r>
      <w:r w:rsidR="00417350">
        <w:t> </w:t>
      </w:r>
      <w:r>
        <w:t xml:space="preserve">którym będzie realizowane wnioskowane przedsięwzięcie, które </w:t>
      </w:r>
      <w:r w:rsidR="000F36B8">
        <w:t xml:space="preserve">podlegają wymianie i likwidacji (pole obowiązkowe jeśli </w:t>
      </w:r>
      <w:r w:rsidR="00E13ADA">
        <w:t>zaznaczono Pole B.1.22</w:t>
      </w:r>
      <w:r w:rsidR="000F36B8">
        <w:t>).</w:t>
      </w:r>
    </w:p>
    <w:p w14:paraId="5EBD7C7C" w14:textId="72E69A83" w:rsidR="000F36B8" w:rsidRDefault="000F36B8" w:rsidP="00326440">
      <w:pPr>
        <w:jc w:val="both"/>
      </w:pPr>
      <w:r w:rsidRPr="000F36B8">
        <w:rPr>
          <w:b/>
        </w:rPr>
        <w:lastRenderedPageBreak/>
        <w:t>Uwaga!</w:t>
      </w:r>
      <w:r>
        <w:t xml:space="preserve"> Zgodnie z Programem, po zakończeniu</w:t>
      </w:r>
      <w:r w:rsidR="004A16B7">
        <w:t xml:space="preserve"> realizacji</w:t>
      </w:r>
      <w:r>
        <w:t xml:space="preserve"> przedsięwzięcia, na które otrzymano dotację w ramach Programu,</w:t>
      </w:r>
      <w:r w:rsidR="000B5BFE">
        <w:t xml:space="preserve"> wchodzi ono w okres trwałości, trwający 5 lat. W okresie trwałości,</w:t>
      </w:r>
      <w:r>
        <w:t xml:space="preserve"> w</w:t>
      </w:r>
      <w:r w:rsidR="00417350">
        <w:t> </w:t>
      </w:r>
      <w:r>
        <w:t>budynku/lokalu mieszkalnym, w którym realizowane było dane przedsięwzięcie, nie może znajdować się źródło ciepła niespełniające w</w:t>
      </w:r>
      <w:r w:rsidR="00270E88">
        <w:t>arunków</w:t>
      </w:r>
      <w:r>
        <w:t xml:space="preserve"> Programu.</w:t>
      </w:r>
    </w:p>
    <w:p w14:paraId="265D7BA3" w14:textId="77777777" w:rsidR="000F36B8" w:rsidRDefault="000F36B8" w:rsidP="00273E5D">
      <w:pPr>
        <w:jc w:val="both"/>
      </w:pPr>
      <w:r w:rsidRPr="00F82F5A">
        <w:rPr>
          <w:b/>
        </w:rPr>
        <w:t xml:space="preserve">Pole </w:t>
      </w:r>
      <w:r w:rsidR="00E13ADA">
        <w:rPr>
          <w:b/>
        </w:rPr>
        <w:t>B.1.25</w:t>
      </w:r>
      <w:r>
        <w:t xml:space="preserve"> Należy zaznaczyć w celu potwierdzenia zgodności z w</w:t>
      </w:r>
      <w:r w:rsidR="00270E88">
        <w:t>arunkami</w:t>
      </w:r>
      <w:r>
        <w:t xml:space="preserve"> Programu (pole obowiązkowe jeśli </w:t>
      </w:r>
      <w:r w:rsidR="00E13ADA">
        <w:t>zaznaczono Pole B.1.23</w:t>
      </w:r>
      <w:r>
        <w:t>)</w:t>
      </w:r>
      <w:r w:rsidR="00C9179C">
        <w:t>.</w:t>
      </w:r>
    </w:p>
    <w:p w14:paraId="6B5CE6D7" w14:textId="77777777" w:rsidR="00C9179C" w:rsidRDefault="00C9179C" w:rsidP="00273E5D">
      <w:pPr>
        <w:jc w:val="both"/>
      </w:pPr>
      <w:r w:rsidRPr="00C9179C">
        <w:rPr>
          <w:b/>
        </w:rPr>
        <w:t>Uwaga!</w:t>
      </w:r>
      <w:r>
        <w:t xml:space="preserve"> W takiej sytuacji Wnioskodawca jest uprawniony do starania się o dotację na zadania termomodernizacyjne z sekcji B.2.2. </w:t>
      </w:r>
      <w:r w:rsidR="00270E88">
        <w:t xml:space="preserve">tj.: </w:t>
      </w:r>
      <w:r>
        <w:t xml:space="preserve">ocieplenie przegród budowlanych, stolarka okienna i drzwiowa wraz z dokumentacją </w:t>
      </w:r>
      <w:r w:rsidR="001B6602">
        <w:t xml:space="preserve">z sekcji B.2.3. </w:t>
      </w:r>
      <w:r>
        <w:t xml:space="preserve">na potrzeby realizacji działań termomodernizacyjnych oraz  zakup  wentylacji mechanicznej z odzyskiem ciepła wymienionej w sekcji B.2.1. </w:t>
      </w:r>
    </w:p>
    <w:p w14:paraId="6610C302" w14:textId="44AA961F" w:rsidR="000F36B8" w:rsidRDefault="000F36B8" w:rsidP="000F36B8">
      <w:pPr>
        <w:jc w:val="both"/>
      </w:pPr>
      <w:r w:rsidRPr="00F82F5A">
        <w:rPr>
          <w:b/>
        </w:rPr>
        <w:t xml:space="preserve">Pole </w:t>
      </w:r>
      <w:r w:rsidR="00E13ADA">
        <w:rPr>
          <w:b/>
        </w:rPr>
        <w:t>B.1.26</w:t>
      </w:r>
      <w:r>
        <w:t xml:space="preserve"> Należy zaznaczyć w celu potwierdzenia zgodności z w</w:t>
      </w:r>
      <w:r w:rsidR="00270E88">
        <w:t>arunkami</w:t>
      </w:r>
      <w:r>
        <w:t xml:space="preserve"> Programu jeśli w</w:t>
      </w:r>
      <w:r w:rsidR="00417350">
        <w:t> </w:t>
      </w:r>
      <w:r>
        <w:t>budynku/lokalu mieszkalnym, w którym będzie realizowane wnio</w:t>
      </w:r>
      <w:r w:rsidR="00D1230E">
        <w:t>sk</w:t>
      </w:r>
      <w:r>
        <w:t>owane przedsięwzięcie nie ma innego źródła ciepła, jak tylko na paliwo stałe</w:t>
      </w:r>
      <w:r w:rsidR="009813AB">
        <w:t xml:space="preserve"> (podlegające wymianie i likwidacji w ramach przedsięwzięcia) </w:t>
      </w:r>
      <w:r>
        <w:t xml:space="preserve"> (pole obowiązkowe jeśli </w:t>
      </w:r>
      <w:r w:rsidR="00E13ADA">
        <w:t xml:space="preserve">zaznaczono Pole B.1.22 </w:t>
      </w:r>
      <w:r>
        <w:t xml:space="preserve"> i nie zaznaczono Pola </w:t>
      </w:r>
      <w:r w:rsidR="00E13ADA">
        <w:t>B.1.27</w:t>
      </w:r>
      <w:r>
        <w:t>)</w:t>
      </w:r>
      <w:r w:rsidR="00433E2F">
        <w:t>.</w:t>
      </w:r>
    </w:p>
    <w:p w14:paraId="2C161C23" w14:textId="6F5E78D9" w:rsidR="00801CAC" w:rsidRDefault="00D1230E" w:rsidP="00801CAC">
      <w:pPr>
        <w:jc w:val="both"/>
      </w:pPr>
      <w:r w:rsidRPr="00F82F5A">
        <w:rPr>
          <w:b/>
        </w:rPr>
        <w:t xml:space="preserve">Pole </w:t>
      </w:r>
      <w:r w:rsidR="00E13ADA">
        <w:rPr>
          <w:b/>
        </w:rPr>
        <w:t>B.1.27</w:t>
      </w:r>
      <w:r>
        <w:t xml:space="preserve"> Należy zaznaczyć w celu potwierdzenia zgodności z w</w:t>
      </w:r>
      <w:r w:rsidR="00270E88">
        <w:t>arunkami</w:t>
      </w:r>
      <w:r>
        <w:t xml:space="preserve"> Programu jeśli w</w:t>
      </w:r>
      <w:r w:rsidR="00417350">
        <w:t> </w:t>
      </w:r>
      <w:r>
        <w:t>budynku/lokalu mieszkalnym, w którym będzie realizowane wnioskowane przedsięwzięcie jest źródło</w:t>
      </w:r>
      <w:r w:rsidR="004A16B7">
        <w:t xml:space="preserve"> ciepła</w:t>
      </w:r>
      <w:r>
        <w:t xml:space="preserve"> na paliwo stałe</w:t>
      </w:r>
      <w:r w:rsidR="009813AB">
        <w:t xml:space="preserve"> (podlegające wymianie i likwidacji w ramach przedsięwzięcia)</w:t>
      </w:r>
      <w:r>
        <w:t xml:space="preserve"> oraz </w:t>
      </w:r>
      <w:r w:rsidR="00801CAC">
        <w:t xml:space="preserve">kocioł gazowy, który nie jest wykorzystywany do ogrzewania budynku/lokalu mieszkalnego - </w:t>
      </w:r>
      <w:r w:rsidR="00801CAC" w:rsidRPr="004A16B7">
        <w:t>pobór gazu</w:t>
      </w:r>
      <w:r w:rsidR="00801CAC">
        <w:t xml:space="preserve"> sieciowego</w:t>
      </w:r>
      <w:r w:rsidR="00801CAC" w:rsidRPr="004A16B7">
        <w:t xml:space="preserve"> jest </w:t>
      </w:r>
      <w:r w:rsidR="00801CAC">
        <w:t>wyłącznie</w:t>
      </w:r>
      <w:r w:rsidR="00801CAC" w:rsidRPr="004A16B7">
        <w:t xml:space="preserve"> dla potrzeb kuchni gazowej i/lub podgrzewania wody</w:t>
      </w:r>
      <w:r w:rsidR="00801CAC">
        <w:t xml:space="preserve"> (pole obowiązkowe jeśli zaznaczono Pole B.1.22 i nie zaznaczono Pola B.1.26).</w:t>
      </w:r>
    </w:p>
    <w:p w14:paraId="67424095" w14:textId="7C8ED6A3" w:rsidR="00C52D28" w:rsidRPr="00BF5FFB" w:rsidRDefault="009813AB" w:rsidP="00C52D28">
      <w:pPr>
        <w:jc w:val="both"/>
      </w:pPr>
      <w:r w:rsidRPr="009813AB">
        <w:rPr>
          <w:b/>
        </w:rPr>
        <w:t>Uwaga!</w:t>
      </w:r>
      <w:r>
        <w:t xml:space="preserve"> </w:t>
      </w:r>
      <w:r w:rsidR="00C52D28">
        <w:t xml:space="preserve">Potwierdzeniem braku użycia kotła gazowego zasilanego gazem sieciowym, do ogrzewania budynku/lokalu mieszkalnego jest zużycie gazu z sieci nieprzekraczające 5600 kWh </w:t>
      </w:r>
      <w:r w:rsidR="00C52D28" w:rsidRPr="00010AB5">
        <w:t>w ciągu roku (średnia z ostatnich 3 lat kalendarzowych</w:t>
      </w:r>
      <w:r w:rsidR="00C52D28">
        <w:t>, a w przypadku okresu krótszego</w:t>
      </w:r>
      <w:r w:rsidR="00D503BB">
        <w:t xml:space="preserve"> wynikającego z</w:t>
      </w:r>
      <w:r w:rsidR="00417350">
        <w:t> </w:t>
      </w:r>
      <w:r w:rsidR="00D503BB">
        <w:t>niedostępności danych po zmi</w:t>
      </w:r>
      <w:r w:rsidR="00631F4A">
        <w:t>a</w:t>
      </w:r>
      <w:r w:rsidR="00D503BB">
        <w:t>nie właściciela budynku/lokalu mieszkalnego</w:t>
      </w:r>
      <w:r w:rsidR="00C52D28">
        <w:t xml:space="preserve">, średnia z całego okresu). </w:t>
      </w:r>
      <w:r w:rsidR="00C52D28" w:rsidRPr="00010AB5">
        <w:t>Zużycie gazu w gospodarstwie domowym można sprawdzić</w:t>
      </w:r>
      <w:r w:rsidR="00C52D28">
        <w:t xml:space="preserve"> na fakturach</w:t>
      </w:r>
      <w:r w:rsidR="00C52D28" w:rsidRPr="00010AB5">
        <w:t xml:space="preserve"> przesyłanych przez </w:t>
      </w:r>
      <w:r w:rsidR="00C52D28">
        <w:t>dystrybutorów gazu</w:t>
      </w:r>
      <w:r w:rsidR="00C52D28" w:rsidRPr="00010AB5">
        <w:t>.</w:t>
      </w:r>
    </w:p>
    <w:p w14:paraId="73B4741C" w14:textId="77777777" w:rsidR="00884765" w:rsidRPr="00010AB5" w:rsidRDefault="00884765" w:rsidP="00EE4D0B">
      <w:pPr>
        <w:jc w:val="both"/>
        <w:rPr>
          <w:i/>
        </w:rPr>
      </w:pPr>
    </w:p>
    <w:p w14:paraId="6CD74A29" w14:textId="77777777" w:rsidR="00EE4D0B" w:rsidRDefault="00EE4D0B" w:rsidP="00EE4D0B">
      <w:pPr>
        <w:jc w:val="both"/>
      </w:pPr>
      <w:r>
        <w:t xml:space="preserve">Zaznaczenie tego oświadczenia przez Wnioskodawcę </w:t>
      </w:r>
      <w:r w:rsidR="009813AB">
        <w:t>uniemożliwia wybranie do zakresu rzeczowego</w:t>
      </w:r>
      <w:r w:rsidR="00567E81">
        <w:t xml:space="preserve"> przedsięwzięcia</w:t>
      </w:r>
      <w:r w:rsidR="009813AB">
        <w:t xml:space="preserve"> źródła</w:t>
      </w:r>
      <w:r w:rsidR="00567E81">
        <w:t xml:space="preserve"> ciepła</w:t>
      </w:r>
      <w:r w:rsidR="009813AB">
        <w:t xml:space="preserve"> na paliwo stałe lub kotłowni</w:t>
      </w:r>
      <w:r w:rsidR="00567E81">
        <w:t xml:space="preserve"> gazowej</w:t>
      </w:r>
      <w:r w:rsidR="009813AB">
        <w:t>.</w:t>
      </w:r>
      <w:r>
        <w:t xml:space="preserve"> </w:t>
      </w:r>
      <w:r w:rsidR="20238377">
        <w:t>Kotłownia gazowa może zostać wybrana do zakresu rzeczowego przedsięwzięcia, o ile budynek/lokal mieszkalny nie jest podłączony do sieci gazowej.</w:t>
      </w:r>
    </w:p>
    <w:p w14:paraId="1A44E7A1" w14:textId="3EF3819C" w:rsidR="008F3E9B" w:rsidRPr="00D30E2C" w:rsidRDefault="008F3E9B" w:rsidP="00EE4D0B">
      <w:pPr>
        <w:jc w:val="both"/>
      </w:pPr>
      <w:r>
        <w:t>W przypadku, gdy w ramach przedsięwzięcia realizowana jest tylko wymiana źródła ciepła oraz Wnioskodawca wybrał w zakresie rzeczowym przedsięwzięcia kotłownię gazową, nie ma możliwości zaznaczenia dokumentacji projektowej w sekcji B.2.3, ponieważ jej koszt jest już uwzględniony w</w:t>
      </w:r>
      <w:r w:rsidR="00417350">
        <w:t> </w:t>
      </w:r>
      <w:r w:rsidR="006B0F57">
        <w:t>pozycji kotłownia gazowa.</w:t>
      </w:r>
    </w:p>
    <w:p w14:paraId="6076D225" w14:textId="77777777" w:rsidR="00273E5D" w:rsidRDefault="00273E5D" w:rsidP="00837DC9">
      <w:pPr>
        <w:jc w:val="both"/>
      </w:pPr>
    </w:p>
    <w:p w14:paraId="4968BA4B" w14:textId="77777777" w:rsidR="0097308D" w:rsidRDefault="0097308D" w:rsidP="00837DC9">
      <w:pPr>
        <w:jc w:val="both"/>
        <w:rPr>
          <w:b/>
        </w:rPr>
      </w:pPr>
      <w:r w:rsidRPr="00837DC9">
        <w:rPr>
          <w:b/>
        </w:rPr>
        <w:t>B.2. ZAKRES RZECZOWY PRZEDSIĘWZIĘCIA</w:t>
      </w:r>
      <w:r w:rsidR="00180D54">
        <w:rPr>
          <w:b/>
        </w:rPr>
        <w:t xml:space="preserve"> – KALKULATOR DOTACJI</w:t>
      </w:r>
      <w:r w:rsidR="00180D54" w:rsidRPr="00837DC9">
        <w:rPr>
          <w:b/>
        </w:rPr>
        <w:t xml:space="preserve">    </w:t>
      </w:r>
      <w:r w:rsidR="000D3885" w:rsidRPr="00837DC9">
        <w:rPr>
          <w:b/>
        </w:rPr>
        <w:t xml:space="preserve">      </w:t>
      </w:r>
    </w:p>
    <w:p w14:paraId="51BFBBD1" w14:textId="77777777" w:rsidR="00AD685A" w:rsidRPr="00A1182A" w:rsidRDefault="00AD685A" w:rsidP="00AD685A">
      <w:pPr>
        <w:jc w:val="both"/>
        <w:rPr>
          <w:b/>
          <w:u w:val="single"/>
        </w:rPr>
      </w:pPr>
      <w:r w:rsidRPr="00A1182A">
        <w:rPr>
          <w:b/>
          <w:u w:val="single"/>
        </w:rPr>
        <w:t xml:space="preserve">Przed przystąpieniem do wypełniania tej części wniosku, niezbędne jest zapoznanie </w:t>
      </w:r>
      <w:r>
        <w:rPr>
          <w:b/>
          <w:u w:val="single"/>
        </w:rPr>
        <w:t xml:space="preserve">się przez </w:t>
      </w:r>
      <w:r w:rsidRPr="00A1182A">
        <w:rPr>
          <w:b/>
          <w:u w:val="single"/>
        </w:rPr>
        <w:t>Wni</w:t>
      </w:r>
      <w:r>
        <w:rPr>
          <w:b/>
          <w:u w:val="single"/>
        </w:rPr>
        <w:t>oskodawcę</w:t>
      </w:r>
      <w:r w:rsidRPr="00A1182A">
        <w:rPr>
          <w:b/>
          <w:u w:val="single"/>
        </w:rPr>
        <w:t xml:space="preserve"> z załącznikiem 2/2a</w:t>
      </w:r>
      <w:r w:rsidR="006C6D26">
        <w:rPr>
          <w:b/>
          <w:u w:val="single"/>
        </w:rPr>
        <w:t>/2b</w:t>
      </w:r>
      <w:r w:rsidRPr="00A1182A">
        <w:rPr>
          <w:b/>
          <w:u w:val="single"/>
        </w:rPr>
        <w:t xml:space="preserve"> do </w:t>
      </w:r>
      <w:r w:rsidR="00481C48">
        <w:rPr>
          <w:b/>
          <w:u w:val="single"/>
        </w:rPr>
        <w:t>Programu</w:t>
      </w:r>
      <w:r w:rsidRPr="00A1182A">
        <w:rPr>
          <w:b/>
          <w:u w:val="single"/>
        </w:rPr>
        <w:t>.</w:t>
      </w:r>
    </w:p>
    <w:p w14:paraId="43952255" w14:textId="5F6BC0DC" w:rsidR="00BE1162" w:rsidRDefault="0097308D" w:rsidP="00C52D28">
      <w:pPr>
        <w:jc w:val="both"/>
      </w:pPr>
      <w:r w:rsidRPr="651B9702">
        <w:rPr>
          <w:b/>
          <w:bCs/>
        </w:rPr>
        <w:lastRenderedPageBreak/>
        <w:t xml:space="preserve">Pole </w:t>
      </w:r>
      <w:r w:rsidR="003B5777" w:rsidRPr="651B9702">
        <w:rPr>
          <w:b/>
          <w:bCs/>
        </w:rPr>
        <w:t>B.2.1</w:t>
      </w:r>
      <w:r w:rsidR="00481C48" w:rsidRPr="651B9702">
        <w:rPr>
          <w:b/>
          <w:bCs/>
        </w:rPr>
        <w:t xml:space="preserve"> </w:t>
      </w:r>
      <w:r w:rsidR="00C52D28">
        <w:rPr>
          <w:b/>
          <w:bCs/>
        </w:rPr>
        <w:t xml:space="preserve">Jeżeli przedsięwzięcie zostało rozpoczęte przed dniem złożenia wniosku o dofinansowanie </w:t>
      </w:r>
      <w:r w:rsidR="00C52D28">
        <w:t>n</w:t>
      </w:r>
      <w:r w:rsidR="00481C48">
        <w:t xml:space="preserve">ależy wpisać datę rozpoczęcia przedsięwzięcia, rozumianą jako data </w:t>
      </w:r>
      <w:r w:rsidR="00180D54">
        <w:t xml:space="preserve">poniesienia </w:t>
      </w:r>
      <w:r w:rsidR="00481C48">
        <w:t>pierwszego kosztu (data wystawienia pierwszej faktury lub równoważnego dokumentu księgowego na materiał, usługę, urządzenie związane z realizowanym przedsięwzięciem</w:t>
      </w:r>
      <w:r w:rsidR="00AA55B5">
        <w:t>)</w:t>
      </w:r>
      <w:r w:rsidR="00481C48">
        <w:t>. Data wystawienia faktury/do</w:t>
      </w:r>
      <w:r w:rsidR="00815B54">
        <w:t>kumentu</w:t>
      </w:r>
      <w:r w:rsidR="00481C48">
        <w:t xml:space="preserve"> księgowego nie może być wcześniejsza niż 6 miesięcy przed datą złożenia wniosku o dofinansowanie</w:t>
      </w:r>
      <w:r w:rsidR="00A12B32">
        <w:t xml:space="preserve"> oraz nie wcześniejsza niż data wskazana w ogłoszeniu o naborze wniosków o dofinansowanie</w:t>
      </w:r>
      <w:r w:rsidR="00101CB0">
        <w:t xml:space="preserve"> (15.05.2020</w:t>
      </w:r>
      <w:r w:rsidR="001F0559">
        <w:t xml:space="preserve"> </w:t>
      </w:r>
      <w:r w:rsidR="00101CB0">
        <w:t>r.)</w:t>
      </w:r>
      <w:r w:rsidR="00A12B32">
        <w:t xml:space="preserve">. </w:t>
      </w:r>
      <w:r w:rsidR="002E0CA5">
        <w:t>Podana data</w:t>
      </w:r>
      <w:r w:rsidR="002E0CA5" w:rsidRPr="002E0CA5">
        <w:t xml:space="preserve"> będzie potwierdzona i ewentualnie skorygowana na etapie </w:t>
      </w:r>
      <w:r w:rsidR="002E0CA5">
        <w:t>Wniosku o</w:t>
      </w:r>
      <w:r w:rsidR="00417350">
        <w:t> </w:t>
      </w:r>
      <w:r w:rsidR="002E0CA5">
        <w:t>Płatność,</w:t>
      </w:r>
      <w:r w:rsidR="002E0CA5" w:rsidRPr="002E0CA5">
        <w:t xml:space="preserve"> w oparciu o dostarczone dokumenty zakupu (tj. faktury lub </w:t>
      </w:r>
      <w:r w:rsidR="002E0CA5">
        <w:t xml:space="preserve">dokumenty </w:t>
      </w:r>
      <w:r w:rsidR="002E0CA5" w:rsidRPr="002E0CA5">
        <w:t>równoważne)</w:t>
      </w:r>
    </w:p>
    <w:p w14:paraId="4B52F5D0" w14:textId="77777777" w:rsidR="00C52D28" w:rsidRPr="00DA24C2" w:rsidRDefault="00C52D28" w:rsidP="00C52D28">
      <w:pPr>
        <w:jc w:val="both"/>
        <w:rPr>
          <w:b/>
        </w:rPr>
      </w:pPr>
      <w:r w:rsidRPr="00DA24C2">
        <w:rPr>
          <w:b/>
        </w:rPr>
        <w:t>W przypadku kiedy przedsięwzięcie nie zostało jeszcze rozpoczęte, pole należy pozostawić puste.</w:t>
      </w:r>
      <w:r w:rsidRPr="00BE1162">
        <w:rPr>
          <w:b/>
          <w:bCs/>
        </w:rPr>
        <w:t xml:space="preserve"> </w:t>
      </w:r>
    </w:p>
    <w:p w14:paraId="31A785E9" w14:textId="77777777" w:rsidR="00F25809" w:rsidRDefault="0097308D" w:rsidP="001259A3">
      <w:r w:rsidRPr="00837DC9">
        <w:rPr>
          <w:b/>
        </w:rPr>
        <w:t>B.2.1 Źródła ciepła, przyłącza, instalacje, wentylacj</w:t>
      </w:r>
      <w:r w:rsidR="00B445D7">
        <w:rPr>
          <w:b/>
        </w:rPr>
        <w:t>a</w:t>
      </w:r>
      <w:r w:rsidRPr="00837DC9">
        <w:rPr>
          <w:b/>
        </w:rPr>
        <w:t xml:space="preserve"> </w:t>
      </w:r>
    </w:p>
    <w:p w14:paraId="02C8FCFC" w14:textId="77777777" w:rsidR="00F25809" w:rsidRPr="00837DC9" w:rsidRDefault="00F25809" w:rsidP="00F25809">
      <w:pPr>
        <w:jc w:val="both"/>
      </w:pPr>
      <w:r w:rsidRPr="00837DC9">
        <w:rPr>
          <w:b/>
        </w:rPr>
        <w:t xml:space="preserve">Pole </w:t>
      </w:r>
      <w:r w:rsidR="003B5777">
        <w:rPr>
          <w:b/>
        </w:rPr>
        <w:t>B.2.1.1</w:t>
      </w:r>
      <w:r w:rsidRPr="00837DC9">
        <w:rPr>
          <w:b/>
        </w:rPr>
        <w:t xml:space="preserve"> </w:t>
      </w:r>
      <w:r w:rsidRPr="0052152E">
        <w:t>Pole pozwalające na pokazanie pól tabeli przypisanych do sekcji B.2.1. W przypadku braku zaznaczenia, widoczny jest tylko nagłówek tabeli B.2.1.</w:t>
      </w:r>
      <w:r>
        <w:t xml:space="preserve"> </w:t>
      </w:r>
    </w:p>
    <w:p w14:paraId="739E1201" w14:textId="77777777" w:rsidR="00352231" w:rsidRDefault="0097308D" w:rsidP="00837DC9">
      <w:pPr>
        <w:jc w:val="both"/>
        <w:rPr>
          <w:b/>
        </w:rPr>
      </w:pPr>
      <w:r w:rsidRPr="00837DC9">
        <w:t xml:space="preserve">W tej </w:t>
      </w:r>
      <w:r w:rsidR="00397D22">
        <w:t>tabeli Wnioskodawca zaznacza pozycje, które zamierza zrealizować</w:t>
      </w:r>
      <w:r w:rsidR="007B3711">
        <w:t xml:space="preserve"> bądź zrealizował</w:t>
      </w:r>
      <w:r w:rsidR="00397D22">
        <w:t xml:space="preserve"> w ramach wnioskowanego przedsięwzięcia w zakresie zakupu i montażu źródła ciepła, instalacji, wentylacji oraz </w:t>
      </w:r>
      <w:proofErr w:type="spellStart"/>
      <w:r w:rsidR="00397D22">
        <w:t>fotowoltaiki</w:t>
      </w:r>
      <w:proofErr w:type="spellEnd"/>
      <w:r w:rsidR="00397D22">
        <w:t xml:space="preserve">. </w:t>
      </w:r>
    </w:p>
    <w:p w14:paraId="1225B4FE" w14:textId="77777777" w:rsidR="00397D22" w:rsidRDefault="00397D22" w:rsidP="00837DC9">
      <w:pPr>
        <w:jc w:val="both"/>
        <w:rPr>
          <w:b/>
        </w:rPr>
      </w:pPr>
      <w:r w:rsidRPr="002F3A10">
        <w:rPr>
          <w:b/>
        </w:rPr>
        <w:t>Uwaga!</w:t>
      </w:r>
      <w:r>
        <w:t xml:space="preserve"> Z pozycji dotyczących źródeł ciepła (Pola </w:t>
      </w:r>
      <w:r w:rsidR="003B5777">
        <w:t>B.2.1.2 – B.2.1.38</w:t>
      </w:r>
      <w:r>
        <w:t xml:space="preserve">), Wnioskodawca może wybrać </w:t>
      </w:r>
      <w:r w:rsidRPr="00493695">
        <w:rPr>
          <w:u w:val="single"/>
        </w:rPr>
        <w:t>tylko jedno nowe źródło</w:t>
      </w:r>
      <w:r>
        <w:t xml:space="preserve"> ciepła przeznaczone do centralnego ogrzewania lub centralnego ogrzewania (c.o.) i ciepłej wody użytkowej (c.w.u.).</w:t>
      </w:r>
      <w:r w:rsidR="00F7083A">
        <w:t xml:space="preserve"> Zaznaczenie danej pozycji powoduje </w:t>
      </w:r>
      <w:r w:rsidR="001C52A3">
        <w:t>brak możliwości wybrania innej. W celu zmiany wyboru, należy najpierw odznaczyć początkowo wybrane źródło ciepła</w:t>
      </w:r>
      <w:r w:rsidR="001B0A12">
        <w:t>, w</w:t>
      </w:r>
      <w:r w:rsidR="001C52A3">
        <w:t>tedy zostanie odblokowana możliwość zaznaczenia innego.</w:t>
      </w:r>
      <w:r w:rsidR="009B01C5">
        <w:t xml:space="preserve"> </w:t>
      </w:r>
      <w:r w:rsidR="00714FCB">
        <w:t>Wymagane jest by montaż i uruchomienie pozycji z pól B.2.1.2 – B.2.1.38</w:t>
      </w:r>
      <w:r w:rsidR="00BB3143">
        <w:t xml:space="preserve"> </w:t>
      </w:r>
      <w:r w:rsidR="00714FCB">
        <w:t xml:space="preserve">został przeprowadzony przez wykonawcę lub Beneficjenta, </w:t>
      </w:r>
      <w:r w:rsidR="005B4CD9">
        <w:t>wyłącznie jeżeli</w:t>
      </w:r>
      <w:r w:rsidR="00E63665">
        <w:t xml:space="preserve"> </w:t>
      </w:r>
      <w:r w:rsidR="00714FCB">
        <w:t>posiada on niezbędne uprawnienia/kwalifikacje.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"/>
        <w:gridCol w:w="2184"/>
        <w:gridCol w:w="1985"/>
        <w:gridCol w:w="1842"/>
        <w:gridCol w:w="3402"/>
      </w:tblGrid>
      <w:tr w:rsidR="001F607D" w:rsidRPr="001F607D" w14:paraId="511CDEB4" w14:textId="77777777" w:rsidTr="001259A3">
        <w:trPr>
          <w:trHeight w:val="492"/>
        </w:trPr>
        <w:tc>
          <w:tcPr>
            <w:tcW w:w="793" w:type="dxa"/>
            <w:shd w:val="clear" w:color="auto" w:fill="auto"/>
            <w:noWrap/>
            <w:vAlign w:val="center"/>
            <w:hideMark/>
          </w:tcPr>
          <w:p w14:paraId="4B9D2BCC" w14:textId="77777777" w:rsidR="001F607D" w:rsidRPr="001F607D" w:rsidRDefault="001F607D" w:rsidP="001F60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kolumny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67A5FB70" w14:textId="77777777" w:rsidR="001F607D" w:rsidRPr="001F607D" w:rsidRDefault="001F607D" w:rsidP="001F60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5ABD8B8" w14:textId="77777777" w:rsidR="001F607D" w:rsidRPr="001F607D" w:rsidRDefault="001F607D" w:rsidP="001F60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Koszty kwalifikowane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CA5ED4E" w14:textId="77777777" w:rsidR="001F607D" w:rsidRPr="001F607D" w:rsidRDefault="001F607D" w:rsidP="001F60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Kwota kosztów  kwalifikowanych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548D705F" w14:textId="78EF837C" w:rsidR="001F607D" w:rsidRPr="001F607D" w:rsidRDefault="001F607D" w:rsidP="00351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Maksymalna kwota dotacji wg załącznika 2 </w:t>
            </w:r>
            <w:r w:rsidR="006C6D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albo</w:t>
            </w:r>
            <w:r w:rsidR="006C6D26"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2a</w:t>
            </w:r>
            <w:r w:rsidR="006C6D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albo 2b</w:t>
            </w:r>
          </w:p>
        </w:tc>
      </w:tr>
      <w:tr w:rsidR="001F607D" w:rsidRPr="001F607D" w14:paraId="0257F189" w14:textId="77777777" w:rsidTr="001259A3">
        <w:trPr>
          <w:trHeight w:val="1260"/>
        </w:trPr>
        <w:tc>
          <w:tcPr>
            <w:tcW w:w="793" w:type="dxa"/>
            <w:shd w:val="clear" w:color="auto" w:fill="auto"/>
            <w:vAlign w:val="center"/>
            <w:hideMark/>
          </w:tcPr>
          <w:p w14:paraId="5B987256" w14:textId="77777777" w:rsidR="001F607D" w:rsidRPr="001F607D" w:rsidRDefault="001F607D" w:rsidP="001F60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184" w:type="dxa"/>
            <w:shd w:val="clear" w:color="auto" w:fill="auto"/>
            <w:vAlign w:val="center"/>
            <w:hideMark/>
          </w:tcPr>
          <w:p w14:paraId="02672A02" w14:textId="77777777" w:rsidR="001F607D" w:rsidRPr="001F607D" w:rsidRDefault="007E78A0" w:rsidP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</w:t>
            </w:r>
            <w:r w:rsidR="001F607D"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r Pola przypisany do danej pozycji z zakresu: źródła ciepła, przyłącza, instalacje, wentylacj</w:t>
            </w:r>
            <w:r w:rsidR="006B0F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</w:t>
            </w:r>
            <w:r w:rsidR="001F607D"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AC33D42" w14:textId="77777777" w:rsidR="001F607D" w:rsidRPr="001F607D" w:rsidRDefault="001F607D" w:rsidP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Nazwa i opis pozycji z zakresu: źródła ciepła, przyłącza, instalacje, wentylacj</w:t>
            </w:r>
            <w:r w:rsidR="006B0F5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</w:t>
            </w: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F11DF1A" w14:textId="77777777" w:rsidR="001F607D" w:rsidRPr="001F607D" w:rsidRDefault="001F607D" w:rsidP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Należy wpisać szacowany/rzeczywisty koszt realizacji wybranej pozycji</w:t>
            </w:r>
            <w:r w:rsidR="00C22A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(koszt urządzenia, osprzętu, montażu/instalacji)</w:t>
            </w:r>
            <w:r w:rsidR="00C22AA4"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BA8B5EC" w14:textId="77777777" w:rsidR="001F607D" w:rsidRPr="001F607D" w:rsidRDefault="001F607D" w:rsidP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Wyświetla maksymalną dopuszczalną kwotę dotacji dla danej pozycji.</w:t>
            </w:r>
          </w:p>
        </w:tc>
      </w:tr>
      <w:tr w:rsidR="001F607D" w:rsidRPr="001F607D" w14:paraId="5D0ACF5A" w14:textId="77777777" w:rsidTr="001259A3">
        <w:trPr>
          <w:trHeight w:val="2782"/>
        </w:trPr>
        <w:tc>
          <w:tcPr>
            <w:tcW w:w="793" w:type="dxa"/>
            <w:shd w:val="clear" w:color="auto" w:fill="auto"/>
            <w:vAlign w:val="center"/>
            <w:hideMark/>
          </w:tcPr>
          <w:p w14:paraId="02D9BD3C" w14:textId="77777777" w:rsidR="001F607D" w:rsidRPr="001F607D" w:rsidRDefault="001F607D" w:rsidP="001F60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Uwagi</w:t>
            </w:r>
          </w:p>
        </w:tc>
        <w:tc>
          <w:tcPr>
            <w:tcW w:w="2184" w:type="dxa"/>
            <w:shd w:val="clear" w:color="auto" w:fill="auto"/>
            <w:vAlign w:val="center"/>
            <w:hideMark/>
          </w:tcPr>
          <w:p w14:paraId="763D5D92" w14:textId="77777777" w:rsidR="001F607D" w:rsidRPr="001F607D" w:rsidRDefault="001F607D" w:rsidP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Należy zaznaczyć pozycje, które Wnioskodawca zamierza zrealizować</w:t>
            </w:r>
            <w:r w:rsidR="003C11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bądź zrealizował</w:t>
            </w: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w ramach wnioskowanego przedsięwzięcia.</w:t>
            </w:r>
            <w:r w:rsidRPr="001F607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Jeżeli zakres przedsięwzięcia nie obejmuje pozycji z tabeli B.2.1. zostawić niezaznaczone.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B3B9269" w14:textId="77777777" w:rsidR="001F607D" w:rsidRPr="001F607D" w:rsidRDefault="004B5723" w:rsidP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 zaznaczeniu danej pozycji w kolumnie "Dotyczy" pojawi się szczegółowy zakres prac/kosztów dopuszczony w ramach Programu.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76C9964" w14:textId="77777777" w:rsidR="001F607D" w:rsidRPr="001F607D" w:rsidRDefault="001F607D" w:rsidP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 przypadku braku wiedzy na temat kosztu realizacji, pole może zostać puste.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C45639A" w14:textId="77777777" w:rsidR="001F607D" w:rsidRPr="001F607D" w:rsidRDefault="001F60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Maksymalna kwota dotacji wyliczana jest na podstawie maksymalnej intensywności dofinansowania  i nie może być wyższa niż ustalone maksymalne kwoty dotacji dla poszczególnych zadań w załączniku 2/2a</w:t>
            </w:r>
            <w:r w:rsidR="006C6D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/2b</w:t>
            </w: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. Jeżeli zostały wpisane </w:t>
            </w:r>
            <w:r w:rsidR="00180D5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koszty </w:t>
            </w:r>
            <w:r w:rsidR="005D297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 kolumnie „Kwota kosztów kwalifikowanych”</w:t>
            </w: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, wyliczona maksymalna kwota dotacji uwzględnia wpisane koszty. W przeciwnym wypadku, wyświetlana jest maksymalna kwota wg załącznika 2/2a</w:t>
            </w:r>
            <w:r w:rsidR="006C6D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/2b</w:t>
            </w:r>
            <w:r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. </w:t>
            </w:r>
          </w:p>
        </w:tc>
      </w:tr>
    </w:tbl>
    <w:p w14:paraId="02C1A9AF" w14:textId="77777777" w:rsidR="00CE5349" w:rsidRDefault="00CE5349" w:rsidP="00837DC9">
      <w:pPr>
        <w:jc w:val="both"/>
        <w:rPr>
          <w:b/>
        </w:rPr>
      </w:pPr>
    </w:p>
    <w:p w14:paraId="5A9746F6" w14:textId="77777777" w:rsidR="00F8642F" w:rsidRDefault="00F8642F" w:rsidP="00837DC9">
      <w:pPr>
        <w:jc w:val="both"/>
      </w:pPr>
      <w:r w:rsidRPr="002F3A10">
        <w:rPr>
          <w:b/>
        </w:rPr>
        <w:t xml:space="preserve">Pole </w:t>
      </w:r>
      <w:r w:rsidR="003B5777">
        <w:rPr>
          <w:b/>
        </w:rPr>
        <w:t>B.2.1.50</w:t>
      </w:r>
      <w:r>
        <w:t xml:space="preserve"> </w:t>
      </w:r>
      <w:r w:rsidR="002F3A10">
        <w:t>Pole wyliczane automatycznie. Pokazuje sumę kosztów kwalifikowanych wpisanych dla pozycji z</w:t>
      </w:r>
      <w:r w:rsidR="003B5777">
        <w:t xml:space="preserve"> </w:t>
      </w:r>
      <w:r w:rsidR="002F3A10">
        <w:t xml:space="preserve">Pól </w:t>
      </w:r>
      <w:r w:rsidR="003B5777">
        <w:t>B.2.1.2 – B.2.1.47</w:t>
      </w:r>
      <w:r w:rsidR="00EE0AB2">
        <w:t xml:space="preserve"> z kolumny „Dotyczy”</w:t>
      </w:r>
      <w:r w:rsidR="001C52A3">
        <w:t>.</w:t>
      </w:r>
    </w:p>
    <w:p w14:paraId="788A2189" w14:textId="77777777" w:rsidR="002F3A10" w:rsidRDefault="00CB2C5E" w:rsidP="002F3A10">
      <w:pPr>
        <w:jc w:val="both"/>
      </w:pPr>
      <w:r w:rsidRPr="002F3A10">
        <w:rPr>
          <w:b/>
        </w:rPr>
        <w:lastRenderedPageBreak/>
        <w:t xml:space="preserve">Pole </w:t>
      </w:r>
      <w:r>
        <w:rPr>
          <w:b/>
        </w:rPr>
        <w:t xml:space="preserve">B.2.1.51 </w:t>
      </w:r>
      <w:r w:rsidR="002F3A10">
        <w:t>Pole wyliczane automatycznie. Pokazuje sumę maksymaln</w:t>
      </w:r>
      <w:r w:rsidR="00754796">
        <w:t xml:space="preserve">ych kwot </w:t>
      </w:r>
      <w:r w:rsidR="002F3A10">
        <w:t>dotacji wyliczon</w:t>
      </w:r>
      <w:r w:rsidR="00754796">
        <w:t>ych</w:t>
      </w:r>
      <w:r w:rsidR="002F3A10">
        <w:t xml:space="preserve">  dla zaznaczonych pozycji z Pól </w:t>
      </w:r>
      <w:r w:rsidR="003B5777">
        <w:t>B.2.1.2 – B.2.1.47</w:t>
      </w:r>
      <w:r w:rsidR="00EE0AB2">
        <w:t xml:space="preserve"> z kolumny „Dotyczy”</w:t>
      </w:r>
      <w:r w:rsidR="002F3A10">
        <w:t xml:space="preserve">. </w:t>
      </w:r>
    </w:p>
    <w:p w14:paraId="66357144" w14:textId="77777777" w:rsidR="002F3A10" w:rsidRDefault="002F3A10" w:rsidP="002F3A10">
      <w:pPr>
        <w:jc w:val="both"/>
      </w:pPr>
      <w:r w:rsidRPr="002F3A10">
        <w:rPr>
          <w:b/>
        </w:rPr>
        <w:t>Uwaga!</w:t>
      </w:r>
      <w:r>
        <w:t xml:space="preserve"> Kwota pokazana w tym polu nie jest jednoznaczna z możliwą do uzyskania kwotą dotacji</w:t>
      </w:r>
      <w:r w:rsidR="009F6043">
        <w:t xml:space="preserve"> na przedsięwzięcie</w:t>
      </w:r>
      <w:r>
        <w:t>.</w:t>
      </w:r>
    </w:p>
    <w:p w14:paraId="2B471825" w14:textId="77777777" w:rsidR="00015D54" w:rsidRPr="007F62B1" w:rsidRDefault="00015D54" w:rsidP="00CE5349">
      <w:pPr>
        <w:jc w:val="both"/>
      </w:pPr>
      <w:r>
        <w:t>Maksymalna kwota dotacji na realizację całego przedsięwzięcia jest uzależniona od wyboru rodzajów zadań</w:t>
      </w:r>
      <w:r w:rsidR="00CE5349">
        <w:t xml:space="preserve"> </w:t>
      </w:r>
      <w:r>
        <w:t xml:space="preserve">i </w:t>
      </w:r>
      <w:r w:rsidR="004318B0">
        <w:t>poziomu dofinansowania wynikającego z</w:t>
      </w:r>
      <w:r>
        <w:t xml:space="preserve"> Program</w:t>
      </w:r>
      <w:r w:rsidR="004318B0">
        <w:t>u.</w:t>
      </w:r>
    </w:p>
    <w:p w14:paraId="61760022" w14:textId="0EFC37EF" w:rsidR="003A0F65" w:rsidRDefault="00461D4B" w:rsidP="00E63665">
      <w:pPr>
        <w:jc w:val="both"/>
        <w:rPr>
          <w:b/>
        </w:rPr>
      </w:pPr>
      <w:r w:rsidRPr="00461D4B">
        <w:rPr>
          <w:b/>
        </w:rPr>
        <w:t xml:space="preserve">Pole </w:t>
      </w:r>
      <w:r w:rsidR="00280AFF">
        <w:rPr>
          <w:b/>
        </w:rPr>
        <w:t>B.2.1.52</w:t>
      </w:r>
      <w:r>
        <w:t xml:space="preserve"> Należy zaznaczyć w celu potwierdzenia zgodności z w</w:t>
      </w:r>
      <w:r w:rsidR="00DA31CD">
        <w:t>arunkami</w:t>
      </w:r>
      <w:r>
        <w:t xml:space="preserve"> Programu (pole obowiązkowe jeśli w tabeli B.2.1. wybrano jedn</w:t>
      </w:r>
      <w:r w:rsidR="00E37FC1">
        <w:t>ą z pozycji,</w:t>
      </w:r>
      <w:r>
        <w:t xml:space="preserve"> </w:t>
      </w:r>
      <w:r w:rsidR="00E37FC1">
        <w:t>z</w:t>
      </w:r>
      <w:r>
        <w:t xml:space="preserve"> Pól</w:t>
      </w:r>
      <w:r w:rsidR="00C52D28">
        <w:t xml:space="preserve"> B.2.1.20, </w:t>
      </w:r>
      <w:r w:rsidR="00280AFF">
        <w:t>B.2.1.</w:t>
      </w:r>
      <w:r w:rsidR="00C33492">
        <w:t>29</w:t>
      </w:r>
      <w:r w:rsidR="00BE1162">
        <w:t>, B.2.1.32 albo</w:t>
      </w:r>
      <w:r w:rsidR="00280AFF">
        <w:t xml:space="preserve"> B.2.1.</w:t>
      </w:r>
      <w:r w:rsidR="00D503BB">
        <w:t>35</w:t>
      </w:r>
      <w:r w:rsidR="00A12B32">
        <w:t>)</w:t>
      </w:r>
      <w:r>
        <w:t>.</w:t>
      </w:r>
    </w:p>
    <w:p w14:paraId="06EFF724" w14:textId="77777777" w:rsidR="00E63665" w:rsidRDefault="00E63665" w:rsidP="00E63665">
      <w:pPr>
        <w:jc w:val="both"/>
        <w:rPr>
          <w:b/>
        </w:rPr>
      </w:pPr>
    </w:p>
    <w:p w14:paraId="3EE8CAF0" w14:textId="77777777" w:rsidR="00FF6AF4" w:rsidRDefault="00FF6AF4" w:rsidP="00FF6AF4">
      <w:pPr>
        <w:rPr>
          <w:b/>
        </w:rPr>
      </w:pPr>
      <w:r w:rsidRPr="00837DC9">
        <w:rPr>
          <w:b/>
        </w:rPr>
        <w:t>B.2.2 Ocieplenie przegród budowlanych, stolarka okienna i drzwiowa</w:t>
      </w:r>
    </w:p>
    <w:p w14:paraId="03BE2F22" w14:textId="77777777" w:rsidR="00F25809" w:rsidRPr="00837DC9" w:rsidRDefault="00F25809" w:rsidP="00F25809">
      <w:pPr>
        <w:jc w:val="both"/>
      </w:pPr>
      <w:r w:rsidRPr="00481C48">
        <w:rPr>
          <w:b/>
        </w:rPr>
        <w:t xml:space="preserve">Pole </w:t>
      </w:r>
      <w:r w:rsidR="001B3DD1">
        <w:rPr>
          <w:b/>
        </w:rPr>
        <w:t>B.2.2.1</w:t>
      </w:r>
      <w:r w:rsidRPr="00481C48">
        <w:rPr>
          <w:b/>
        </w:rPr>
        <w:t xml:space="preserve"> </w:t>
      </w:r>
      <w:r w:rsidRPr="0052152E">
        <w:t xml:space="preserve">Pole pozwalające na pokazanie pól tabeli przypisanych do </w:t>
      </w:r>
      <w:r>
        <w:t>sekcji B.2.2</w:t>
      </w:r>
      <w:r w:rsidRPr="0052152E">
        <w:t>. W przypadku braku zaznaczenia, widoczny jest tylko nagłówek tabeli B.2.</w:t>
      </w:r>
      <w:r>
        <w:t>2</w:t>
      </w:r>
      <w:r w:rsidRPr="0052152E">
        <w:t>.</w:t>
      </w:r>
      <w:r>
        <w:t xml:space="preserve"> </w:t>
      </w:r>
    </w:p>
    <w:p w14:paraId="3222EBF1" w14:textId="25D409BB" w:rsidR="002456B0" w:rsidRDefault="002456B0" w:rsidP="002456B0">
      <w:pPr>
        <w:jc w:val="both"/>
      </w:pPr>
      <w:r w:rsidRPr="00837DC9">
        <w:t xml:space="preserve">W tej </w:t>
      </w:r>
      <w:r>
        <w:t>tabeli Wnioskodawca zaznacza pozycje, które zamierza zrealizować</w:t>
      </w:r>
      <w:r w:rsidR="007B3711">
        <w:t xml:space="preserve"> bądź zrealizował</w:t>
      </w:r>
      <w:r>
        <w:t xml:space="preserve"> w ramach wnioskowanego przedsięwzięcia w zakresie ocieplenia przegród budowlanych, stolarki okiennej i</w:t>
      </w:r>
      <w:r w:rsidR="00417350">
        <w:t> </w:t>
      </w:r>
      <w:r>
        <w:t xml:space="preserve">drzwiowej. </w:t>
      </w:r>
    </w:p>
    <w:tbl>
      <w:tblPr>
        <w:tblW w:w="10195" w:type="dxa"/>
        <w:tblInd w:w="-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5"/>
        <w:gridCol w:w="1445"/>
        <w:gridCol w:w="1294"/>
        <w:gridCol w:w="1139"/>
        <w:gridCol w:w="1646"/>
        <w:gridCol w:w="1469"/>
        <w:gridCol w:w="2407"/>
      </w:tblGrid>
      <w:tr w:rsidR="00711B0E" w:rsidRPr="004318B0" w14:paraId="235195D5" w14:textId="77777777" w:rsidTr="00730CCA">
        <w:trPr>
          <w:trHeight w:val="1003"/>
        </w:trPr>
        <w:tc>
          <w:tcPr>
            <w:tcW w:w="795" w:type="dxa"/>
            <w:shd w:val="clear" w:color="auto" w:fill="auto"/>
            <w:vAlign w:val="center"/>
            <w:hideMark/>
          </w:tcPr>
          <w:p w14:paraId="00C2460F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kolumny</w:t>
            </w:r>
          </w:p>
        </w:tc>
        <w:tc>
          <w:tcPr>
            <w:tcW w:w="1445" w:type="dxa"/>
            <w:shd w:val="clear" w:color="auto" w:fill="auto"/>
            <w:noWrap/>
            <w:vAlign w:val="center"/>
            <w:hideMark/>
          </w:tcPr>
          <w:p w14:paraId="38066832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68D80939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Koszty kwalifikowane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14:paraId="42E6CAD0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Liczba m</w:t>
            </w:r>
            <w:r w:rsidRPr="007E78A0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pl-PL"/>
              </w:rPr>
              <w:t xml:space="preserve">2 </w:t>
            </w:r>
            <w:r w:rsidRPr="00431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objętych zakresem z poprzedniej kolumny </w:t>
            </w:r>
          </w:p>
        </w:tc>
        <w:tc>
          <w:tcPr>
            <w:tcW w:w="1646" w:type="dxa"/>
            <w:shd w:val="clear" w:color="auto" w:fill="auto"/>
            <w:vAlign w:val="center"/>
            <w:hideMark/>
          </w:tcPr>
          <w:p w14:paraId="2AFF781D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Kwota kosztów  kwalifikowanych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5AFAF41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Kwota kosztu/m</w:t>
            </w:r>
            <w:r w:rsidRPr="007E78A0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2407" w:type="dxa"/>
            <w:vAlign w:val="center"/>
          </w:tcPr>
          <w:p w14:paraId="5FE3055C" w14:textId="7CFA8990" w:rsidR="00CB2C5E" w:rsidRPr="004318B0" w:rsidRDefault="00CB2C5E" w:rsidP="00351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Maksymalna kwota dotacji wg załącznika 2 </w:t>
            </w:r>
            <w:r w:rsidR="006C6D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albo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2a</w:t>
            </w:r>
            <w:r w:rsidR="006C6D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albo 2b</w:t>
            </w:r>
          </w:p>
        </w:tc>
      </w:tr>
      <w:tr w:rsidR="00711B0E" w:rsidRPr="004318B0" w14:paraId="093A8FFE" w14:textId="77777777" w:rsidTr="0026229E">
        <w:trPr>
          <w:trHeight w:val="1627"/>
        </w:trPr>
        <w:tc>
          <w:tcPr>
            <w:tcW w:w="795" w:type="dxa"/>
            <w:shd w:val="clear" w:color="auto" w:fill="auto"/>
            <w:vAlign w:val="center"/>
            <w:hideMark/>
          </w:tcPr>
          <w:p w14:paraId="0BEDC614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445" w:type="dxa"/>
            <w:shd w:val="clear" w:color="auto" w:fill="auto"/>
            <w:vAlign w:val="center"/>
            <w:hideMark/>
          </w:tcPr>
          <w:p w14:paraId="3BD49B7F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Nr Pola przypisany do danej pozycji z zakresu ocieplenie przegród budowlanych, stolarka okienna i drzwiowa.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665E33BF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Nazwa i opis pozycji z zakresu ocieplenie przegród budowlanych, stolarka okienna i drzwiowa.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14:paraId="46F413B5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Należy wpisać </w:t>
            </w:r>
            <w:r w:rsidR="00180D54"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szacunkową 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liczbę m</w:t>
            </w:r>
            <w:r w:rsidRPr="007E78A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objętych zakresem prac zaznaczonych w kolumnie "Koszty kwalifikowane" dla danej pozycji</w:t>
            </w:r>
          </w:p>
        </w:tc>
        <w:tc>
          <w:tcPr>
            <w:tcW w:w="1646" w:type="dxa"/>
            <w:shd w:val="clear" w:color="auto" w:fill="auto"/>
            <w:vAlign w:val="center"/>
            <w:hideMark/>
          </w:tcPr>
          <w:p w14:paraId="1CA4E11F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Należy wpisać całkowity szacowany/rzeczywisty koszt realizacji wybranej pozycji</w:t>
            </w:r>
            <w:r w:rsidR="00C22AA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(koszt materiałów, montażu)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C5D17FB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Wyświetla koszt/m</w:t>
            </w:r>
            <w:r w:rsidRPr="007E78A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dla danej pozycji wyliczony na podstawie danych wprowadzonych w kolumnie „Liczba m</w:t>
            </w:r>
            <w:r w:rsidRPr="007E78A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objętych zakresem” i „Kwota kosztów Kwalifikowanych”</w:t>
            </w:r>
          </w:p>
        </w:tc>
        <w:tc>
          <w:tcPr>
            <w:tcW w:w="2407" w:type="dxa"/>
            <w:vAlign w:val="center"/>
          </w:tcPr>
          <w:p w14:paraId="1A6E0174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Wyświetla maksymalną dopuszczalną kwotę dotacji dla danej pozycji.</w:t>
            </w:r>
          </w:p>
        </w:tc>
      </w:tr>
      <w:tr w:rsidR="00711B0E" w:rsidRPr="004318B0" w14:paraId="55B00A8A" w14:textId="77777777" w:rsidTr="0026229E">
        <w:trPr>
          <w:trHeight w:val="1713"/>
        </w:trPr>
        <w:tc>
          <w:tcPr>
            <w:tcW w:w="795" w:type="dxa"/>
            <w:shd w:val="clear" w:color="auto" w:fill="auto"/>
            <w:vAlign w:val="center"/>
            <w:hideMark/>
          </w:tcPr>
          <w:p w14:paraId="26B2B660" w14:textId="77777777" w:rsidR="00CB2C5E" w:rsidRPr="004318B0" w:rsidRDefault="00CB2C5E" w:rsidP="00431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18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Uwagi</w:t>
            </w:r>
          </w:p>
        </w:tc>
        <w:tc>
          <w:tcPr>
            <w:tcW w:w="1445" w:type="dxa"/>
            <w:shd w:val="clear" w:color="auto" w:fill="auto"/>
            <w:vAlign w:val="center"/>
            <w:hideMark/>
          </w:tcPr>
          <w:p w14:paraId="310B5612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Należy zaznaczyć pozycje, które Wnioskodawca zamierza zrealizować</w:t>
            </w:r>
            <w:r w:rsidR="003C11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3C1151" w:rsidRPr="003C11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bądź zrealizował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w ramach wnioskowanego przedsięwzięcia. Jeżeli zakres przedsięwzięcia nie obejmuje pozycji z tabeli B.2.2. zostawić niezaznaczone.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1AF1B82C" w14:textId="77777777" w:rsidR="00CB2C5E" w:rsidRPr="00730CCA" w:rsidRDefault="0016374A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5FF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 zaznaczeniu danej pozycji w kolumnie "Dotyczy" pojawi się szczegółowy zakres prac/kosztów dopuszczony w ramach Programu.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14:paraId="46333C56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46" w:type="dxa"/>
            <w:shd w:val="clear" w:color="auto" w:fill="auto"/>
            <w:vAlign w:val="center"/>
            <w:hideMark/>
          </w:tcPr>
          <w:p w14:paraId="369E8C9B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 przypadku braku wiedzy na temat kosztu realizacji, pole może zostać puste.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B84D638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W przypadku braku podania kwoty kosztów kwalifikowanych dla danej pozycji, to pole </w:t>
            </w:r>
            <w:r w:rsidR="00C666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zostanie puste</w:t>
            </w:r>
          </w:p>
        </w:tc>
        <w:tc>
          <w:tcPr>
            <w:tcW w:w="2407" w:type="dxa"/>
            <w:vAlign w:val="center"/>
          </w:tcPr>
          <w:p w14:paraId="321B2039" w14:textId="77777777" w:rsidR="00CB2C5E" w:rsidRPr="00730CCA" w:rsidRDefault="00CB2C5E" w:rsidP="002622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Maksymalna kwota dotacji wyliczana jest na podstawie maksymalnej intensywności dofinansowania  i nie może być wyższa niż ustalone maksymalne kwoty dotacji dla poszczególnych zadań w załączniku 2/2a</w:t>
            </w:r>
            <w:r w:rsidR="006C6D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/2b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. Jeżeli zostały wpisane </w:t>
            </w:r>
            <w:r w:rsidR="00180D54"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koszty 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 kolumnie „Kwota kosztów kwalifikowanych”, wyliczona maksymalna kwota dotacji uwzględnia wpisane koszty. W przeciwnym wypadku, wyświetlana jest maksymalna kwota wg załącznika 2/2a</w:t>
            </w:r>
            <w:r w:rsidR="006C6D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/2b</w:t>
            </w:r>
            <w:r w:rsidRPr="00730C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.</w:t>
            </w:r>
          </w:p>
        </w:tc>
      </w:tr>
    </w:tbl>
    <w:p w14:paraId="5D91362F" w14:textId="77777777" w:rsidR="00F9590A" w:rsidRPr="005F28FA" w:rsidRDefault="00F9590A" w:rsidP="00F9590A">
      <w:pPr>
        <w:jc w:val="both"/>
      </w:pPr>
      <w:r w:rsidRPr="005F28FA">
        <w:t>Uwaga! W przypadku zaznaczenia pola B.2.2.</w:t>
      </w:r>
      <w:r w:rsidR="00FA0468">
        <w:t>2</w:t>
      </w:r>
      <w:r w:rsidRPr="005F28FA">
        <w:t xml:space="preserve"> dopuszcza się</w:t>
      </w:r>
      <w:r>
        <w:t xml:space="preserve"> wnioskowanie o jedną lub więcej pozycji z zakresu ocieplenia przegród budowlanych (dach/stropodach/strop pod nieogrzewanym poddaszem, ściany zewnętrzne/przegrody pionowe, podłoga na gruncie/strop nad piwnicą). Jeżeli</w:t>
      </w:r>
      <w:r w:rsidRPr="005F28FA">
        <w:t xml:space="preserve"> zakres przedsięwzięcia n</w:t>
      </w:r>
      <w:r w:rsidR="0033246C">
        <w:t xml:space="preserve">ie obejmuje wszystkich ww. pozycji, pola przypisane do niewybranych pozycji należy </w:t>
      </w:r>
      <w:r w:rsidR="0033246C">
        <w:lastRenderedPageBreak/>
        <w:t>zostawić puste.</w:t>
      </w:r>
      <w:r w:rsidR="007A7593" w:rsidRPr="005F28FA">
        <w:t xml:space="preserve"> </w:t>
      </w:r>
      <w:r w:rsidR="00692701">
        <w:t xml:space="preserve">W przypadku podania szacowanego/rzeczywistego kosztu należy podać go łącznie dla wszystkich pozycji w </w:t>
      </w:r>
      <w:r w:rsidR="00692701" w:rsidRPr="00EF60AC">
        <w:rPr>
          <w:b/>
        </w:rPr>
        <w:t>Polu B.2.2.4</w:t>
      </w:r>
      <w:r w:rsidR="00692701">
        <w:t xml:space="preserve">. </w:t>
      </w:r>
    </w:p>
    <w:p w14:paraId="26D8920D" w14:textId="77777777" w:rsidR="005F42CB" w:rsidRDefault="009620C9" w:rsidP="00A90C40">
      <w:pPr>
        <w:jc w:val="both"/>
      </w:pPr>
      <w:r w:rsidRPr="001259A3">
        <w:rPr>
          <w:b/>
        </w:rPr>
        <w:t>Pol</w:t>
      </w:r>
      <w:r>
        <w:rPr>
          <w:b/>
        </w:rPr>
        <w:t>e</w:t>
      </w:r>
      <w:r w:rsidRPr="001259A3">
        <w:rPr>
          <w:b/>
        </w:rPr>
        <w:t xml:space="preserve"> B.2.2.3 </w:t>
      </w:r>
      <w:r w:rsidRPr="00C66409">
        <w:t>jest</w:t>
      </w:r>
      <w:r>
        <w:t xml:space="preserve"> wyliczane automatycznie na podstawie danych wpisanych odpowiednio w Polach B.2.2.7 – B.2.2.11</w:t>
      </w:r>
      <w:r w:rsidR="005F42CB">
        <w:t>.</w:t>
      </w:r>
    </w:p>
    <w:p w14:paraId="5D67C28E" w14:textId="77777777" w:rsidR="005F42CB" w:rsidRDefault="005F42CB" w:rsidP="005F42CB">
      <w:pPr>
        <w:jc w:val="both"/>
      </w:pPr>
      <w:r w:rsidRPr="002F3A10">
        <w:rPr>
          <w:b/>
        </w:rPr>
        <w:t xml:space="preserve">Pole </w:t>
      </w:r>
      <w:r w:rsidR="00EE0AB2">
        <w:rPr>
          <w:b/>
        </w:rPr>
        <w:t>B.2.2.23</w:t>
      </w:r>
      <w:r>
        <w:t xml:space="preserve"> Pole wyliczane automatycznie. Pokazuje sumę kosztów kwalifikowanych wpisanych dla pozycji z Pól </w:t>
      </w:r>
      <w:r w:rsidR="00EE0AB2">
        <w:t xml:space="preserve"> B.2.2.2 – B.2.2.18 z kolumny „Dotyczy”</w:t>
      </w:r>
      <w:r>
        <w:t>.</w:t>
      </w:r>
    </w:p>
    <w:p w14:paraId="709FA683" w14:textId="77777777" w:rsidR="005F42CB" w:rsidRDefault="005F42CB" w:rsidP="005F42CB">
      <w:pPr>
        <w:jc w:val="both"/>
      </w:pPr>
      <w:r>
        <w:rPr>
          <w:b/>
        </w:rPr>
        <w:t xml:space="preserve">Pole </w:t>
      </w:r>
      <w:r w:rsidR="00EE0AB2">
        <w:rPr>
          <w:b/>
        </w:rPr>
        <w:t>B.2.2.24</w:t>
      </w:r>
      <w:r w:rsidRPr="002F3A10">
        <w:rPr>
          <w:b/>
        </w:rPr>
        <w:t>.</w:t>
      </w:r>
      <w:r>
        <w:t xml:space="preserve"> Pole wyliczane automatycznie. Pokazuje sumę maksymaln</w:t>
      </w:r>
      <w:r w:rsidR="000B7923">
        <w:t>ych kwot</w:t>
      </w:r>
      <w:r>
        <w:t xml:space="preserve"> dotacji wyliczon</w:t>
      </w:r>
      <w:r w:rsidR="000B7923">
        <w:t>ych</w:t>
      </w:r>
      <w:r>
        <w:t xml:space="preserve"> dla zaznaczonych pozycji z Pól </w:t>
      </w:r>
      <w:r w:rsidR="00EE0AB2">
        <w:t>B.2.2.2 – B.2.2.18 z kolumny „Dotyczy”</w:t>
      </w:r>
      <w:r>
        <w:t xml:space="preserve">. </w:t>
      </w:r>
    </w:p>
    <w:p w14:paraId="37C3E321" w14:textId="77777777" w:rsidR="005F42CB" w:rsidRDefault="005F42CB" w:rsidP="005F42CB">
      <w:pPr>
        <w:jc w:val="both"/>
      </w:pPr>
      <w:r w:rsidRPr="002F3A10">
        <w:rPr>
          <w:b/>
        </w:rPr>
        <w:t>Uwaga!</w:t>
      </w:r>
      <w:r>
        <w:t xml:space="preserve"> Kwota pokazana w tym polu nie jest jednoznaczna z możliwą do uzyskania kwotą dotacji</w:t>
      </w:r>
      <w:r w:rsidR="009928ED">
        <w:t xml:space="preserve"> na przedsięwzięcie</w:t>
      </w:r>
      <w:r>
        <w:t>.</w:t>
      </w:r>
    </w:p>
    <w:p w14:paraId="70ED466C" w14:textId="77777777" w:rsidR="000B7923" w:rsidRPr="007F62B1" w:rsidRDefault="000B7923" w:rsidP="000B7923">
      <w:pPr>
        <w:jc w:val="both"/>
      </w:pPr>
      <w:r>
        <w:t>Maksymalna kwota dotacji na realizację całego przedsięwzięcia jest uzależniona od wyboru rodzajów zadań i poziomu dofinansowania wynikającego z Programu.</w:t>
      </w:r>
    </w:p>
    <w:p w14:paraId="59B38A7B" w14:textId="77777777" w:rsidR="00B96289" w:rsidRDefault="00B96289" w:rsidP="00B96289">
      <w:pPr>
        <w:keepNext/>
        <w:rPr>
          <w:b/>
        </w:rPr>
      </w:pPr>
      <w:r w:rsidRPr="00837DC9">
        <w:rPr>
          <w:b/>
        </w:rPr>
        <w:t>B.2.3 Dokumentacja</w:t>
      </w:r>
    </w:p>
    <w:p w14:paraId="57D4643A" w14:textId="77777777" w:rsidR="00F25809" w:rsidRPr="00837DC9" w:rsidRDefault="00F25809" w:rsidP="00F25809">
      <w:pPr>
        <w:jc w:val="both"/>
      </w:pPr>
      <w:r>
        <w:rPr>
          <w:b/>
        </w:rPr>
        <w:t xml:space="preserve">Pole </w:t>
      </w:r>
      <w:r w:rsidR="00EE0AB2">
        <w:rPr>
          <w:b/>
        </w:rPr>
        <w:t>B.2.3.1</w:t>
      </w:r>
      <w:r w:rsidRPr="00DF6125">
        <w:rPr>
          <w:b/>
        </w:rPr>
        <w:t xml:space="preserve"> </w:t>
      </w:r>
      <w:r w:rsidRPr="0052152E">
        <w:t xml:space="preserve">Pole pozwalające na pokazanie pól tabeli przypisanych do </w:t>
      </w:r>
      <w:r>
        <w:t>sekcji B.2.3</w:t>
      </w:r>
      <w:r w:rsidRPr="0052152E">
        <w:t>. W przypadku braku zaznaczenia, widoczny jest tylko nagłówek tabeli B.2.</w:t>
      </w:r>
      <w:r>
        <w:t>3</w:t>
      </w:r>
      <w:r w:rsidRPr="0052152E">
        <w:t>.</w:t>
      </w:r>
      <w:r>
        <w:t xml:space="preserve"> </w:t>
      </w:r>
    </w:p>
    <w:p w14:paraId="0A15F338" w14:textId="77777777" w:rsidR="00F25809" w:rsidRDefault="00F25809" w:rsidP="00F25809">
      <w:pPr>
        <w:jc w:val="both"/>
        <w:rPr>
          <w:b/>
        </w:rPr>
      </w:pPr>
      <w:r w:rsidRPr="00837DC9">
        <w:t xml:space="preserve">W tej </w:t>
      </w:r>
      <w:r>
        <w:t>tabeli Wnioskodawca zaznacza pozycje, które zamierza</w:t>
      </w:r>
      <w:r w:rsidR="007B3711">
        <w:t xml:space="preserve"> </w:t>
      </w:r>
      <w:r>
        <w:t>zrealizować</w:t>
      </w:r>
      <w:r w:rsidR="007B3711">
        <w:t xml:space="preserve"> bądź zrealizował</w:t>
      </w:r>
      <w:r>
        <w:t xml:space="preserve"> w ramach wnioskowanego przedsięwzięcia w zakresie dokumentacji. </w:t>
      </w:r>
      <w:r w:rsidR="001D536A">
        <w:t>Dokumentacja wybrana w tabeli B.2.3. musi dotyczyć prac w ramach wnioskowanego przedsięwzięcia.</w:t>
      </w:r>
    </w:p>
    <w:p w14:paraId="07205F46" w14:textId="77777777" w:rsidR="00B879DB" w:rsidRDefault="00B879DB" w:rsidP="00B879DB">
      <w:pPr>
        <w:jc w:val="both"/>
        <w:rPr>
          <w:rFonts w:ascii="Calibri" w:hAnsi="Calibri"/>
        </w:rPr>
      </w:pPr>
      <w:r>
        <w:t>Uwaga!</w:t>
      </w:r>
      <w:r w:rsidRPr="0097308D">
        <w:t xml:space="preserve"> </w:t>
      </w:r>
      <w:r w:rsidRPr="00837DC9">
        <w:rPr>
          <w:rFonts w:ascii="Calibri" w:hAnsi="Calibri"/>
        </w:rPr>
        <w:t>Koszt wykonania audytu energetycznego budynku mieszkalnego/lokalu mieszkalnego</w:t>
      </w:r>
      <w:r>
        <w:rPr>
          <w:rFonts w:ascii="Calibri" w:hAnsi="Calibri"/>
        </w:rPr>
        <w:t xml:space="preserve"> może być kwalifikowany</w:t>
      </w:r>
      <w:r w:rsidRPr="00837DC9">
        <w:rPr>
          <w:rFonts w:ascii="Calibri" w:hAnsi="Calibri"/>
        </w:rPr>
        <w:t>, pod warunkiem, że zakres prac dla wybranego wariantu wynikającego z audytu</w:t>
      </w:r>
      <w:r>
        <w:rPr>
          <w:rFonts w:ascii="Calibri" w:hAnsi="Calibri"/>
        </w:rPr>
        <w:t xml:space="preserve"> obejmuje docieplenie przegród budowalnych oraz</w:t>
      </w:r>
      <w:r w:rsidR="009C34B0">
        <w:rPr>
          <w:rFonts w:ascii="Calibri" w:hAnsi="Calibri"/>
        </w:rPr>
        <w:t xml:space="preserve"> </w:t>
      </w:r>
      <w:r w:rsidRPr="00837DC9">
        <w:rPr>
          <w:rFonts w:ascii="Calibri" w:hAnsi="Calibri"/>
        </w:rPr>
        <w:t>zostanie</w:t>
      </w:r>
      <w:r w:rsidR="009C34B0">
        <w:rPr>
          <w:rFonts w:ascii="Calibri" w:hAnsi="Calibri"/>
        </w:rPr>
        <w:t xml:space="preserve"> </w:t>
      </w:r>
      <w:r>
        <w:rPr>
          <w:rFonts w:ascii="Calibri" w:hAnsi="Calibri"/>
        </w:rPr>
        <w:t>w pełni zrealizowany w ramach wnioskowanego przedsięwzięcia.</w:t>
      </w:r>
      <w:r w:rsidRPr="00837DC9">
        <w:rPr>
          <w:rFonts w:ascii="Calibri" w:hAnsi="Calibri"/>
        </w:rPr>
        <w:t xml:space="preserve"> </w:t>
      </w:r>
    </w:p>
    <w:tbl>
      <w:tblPr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9"/>
        <w:gridCol w:w="2074"/>
        <w:gridCol w:w="1762"/>
        <w:gridCol w:w="1838"/>
        <w:gridCol w:w="3456"/>
      </w:tblGrid>
      <w:tr w:rsidR="00113A6D" w:rsidRPr="00113A6D" w14:paraId="2BE9BBE2" w14:textId="77777777" w:rsidTr="001259A3">
        <w:trPr>
          <w:trHeight w:val="808"/>
        </w:trPr>
        <w:tc>
          <w:tcPr>
            <w:tcW w:w="889" w:type="dxa"/>
            <w:shd w:val="clear" w:color="auto" w:fill="auto"/>
            <w:vAlign w:val="center"/>
            <w:hideMark/>
          </w:tcPr>
          <w:p w14:paraId="7FF3AF2E" w14:textId="77777777" w:rsidR="00113A6D" w:rsidRPr="00113A6D" w:rsidRDefault="00113A6D" w:rsidP="00113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kolumny</w:t>
            </w:r>
          </w:p>
        </w:tc>
        <w:tc>
          <w:tcPr>
            <w:tcW w:w="2074" w:type="dxa"/>
            <w:shd w:val="clear" w:color="auto" w:fill="auto"/>
            <w:noWrap/>
            <w:vAlign w:val="center"/>
            <w:hideMark/>
          </w:tcPr>
          <w:p w14:paraId="4294851A" w14:textId="77777777" w:rsidR="00113A6D" w:rsidRPr="00113A6D" w:rsidRDefault="00113A6D" w:rsidP="00113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Dotyczy</w:t>
            </w: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56C306FE" w14:textId="77777777" w:rsidR="00113A6D" w:rsidRPr="00113A6D" w:rsidRDefault="00113A6D" w:rsidP="00113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Koszty kwalifikowane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14:paraId="12F0223B" w14:textId="77777777" w:rsidR="00113A6D" w:rsidRPr="00113A6D" w:rsidRDefault="00113A6D" w:rsidP="00113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Kwota kosztów  kwalifikowanych</w:t>
            </w:r>
          </w:p>
        </w:tc>
        <w:tc>
          <w:tcPr>
            <w:tcW w:w="3456" w:type="dxa"/>
            <w:shd w:val="clear" w:color="auto" w:fill="auto"/>
            <w:vAlign w:val="center"/>
            <w:hideMark/>
          </w:tcPr>
          <w:p w14:paraId="215DF0C0" w14:textId="327C4CEE" w:rsidR="00113A6D" w:rsidRPr="00113A6D" w:rsidRDefault="00113A6D" w:rsidP="00351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Maksymalna kwota dotacji wg załącznika 2 </w:t>
            </w:r>
            <w:r w:rsidR="006C6D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albo</w:t>
            </w:r>
            <w:r w:rsidR="006C6D26"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2a</w:t>
            </w:r>
            <w:r w:rsidR="006C6D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albo 2b</w:t>
            </w:r>
          </w:p>
        </w:tc>
      </w:tr>
      <w:tr w:rsidR="00113A6D" w:rsidRPr="00113A6D" w14:paraId="17BAFF43" w14:textId="77777777" w:rsidTr="001259A3">
        <w:trPr>
          <w:trHeight w:val="1452"/>
        </w:trPr>
        <w:tc>
          <w:tcPr>
            <w:tcW w:w="889" w:type="dxa"/>
            <w:shd w:val="clear" w:color="auto" w:fill="auto"/>
            <w:vAlign w:val="center"/>
            <w:hideMark/>
          </w:tcPr>
          <w:p w14:paraId="40D9A78A" w14:textId="77777777" w:rsidR="00113A6D" w:rsidRPr="00113A6D" w:rsidRDefault="00113A6D" w:rsidP="00113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074" w:type="dxa"/>
            <w:shd w:val="clear" w:color="auto" w:fill="auto"/>
            <w:vAlign w:val="center"/>
            <w:hideMark/>
          </w:tcPr>
          <w:p w14:paraId="78FD3C2F" w14:textId="77777777" w:rsidR="00113A6D" w:rsidRPr="00113A6D" w:rsidRDefault="00113A6D" w:rsidP="00113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nr Pola przypisany do danej pozycji z zakresu dokumentacja.</w:t>
            </w: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25FADC39" w14:textId="77777777" w:rsidR="00113A6D" w:rsidRPr="00113A6D" w:rsidRDefault="00113A6D" w:rsidP="00113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Nazwa i opis pozycji z zakresu dokumentacja.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14:paraId="23DF4802" w14:textId="77777777" w:rsidR="00113A6D" w:rsidRPr="00113A6D" w:rsidRDefault="00113A6D" w:rsidP="00113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Należy wpisać szacowany/rzeczywisty koszt realizacji wybranej pozycji</w:t>
            </w:r>
          </w:p>
        </w:tc>
        <w:tc>
          <w:tcPr>
            <w:tcW w:w="3456" w:type="dxa"/>
            <w:shd w:val="clear" w:color="auto" w:fill="auto"/>
            <w:vAlign w:val="center"/>
            <w:hideMark/>
          </w:tcPr>
          <w:p w14:paraId="47DA2B46" w14:textId="77777777" w:rsidR="00113A6D" w:rsidRPr="00113A6D" w:rsidRDefault="00113A6D" w:rsidP="00113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Wyświetla maksymalną dopuszczalną kwotę dotacji dla danej pozycji</w:t>
            </w:r>
          </w:p>
        </w:tc>
      </w:tr>
      <w:tr w:rsidR="00113A6D" w:rsidRPr="00113A6D" w14:paraId="080C87BA" w14:textId="77777777" w:rsidTr="001259A3">
        <w:trPr>
          <w:trHeight w:val="3167"/>
        </w:trPr>
        <w:tc>
          <w:tcPr>
            <w:tcW w:w="889" w:type="dxa"/>
            <w:shd w:val="clear" w:color="auto" w:fill="auto"/>
            <w:vAlign w:val="center"/>
            <w:hideMark/>
          </w:tcPr>
          <w:p w14:paraId="7BDF7737" w14:textId="77777777" w:rsidR="00113A6D" w:rsidRPr="00113A6D" w:rsidRDefault="00113A6D" w:rsidP="00113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Uwagi</w:t>
            </w:r>
          </w:p>
        </w:tc>
        <w:tc>
          <w:tcPr>
            <w:tcW w:w="2074" w:type="dxa"/>
            <w:shd w:val="clear" w:color="auto" w:fill="auto"/>
            <w:vAlign w:val="center"/>
            <w:hideMark/>
          </w:tcPr>
          <w:p w14:paraId="46ED7CEE" w14:textId="77777777" w:rsidR="00113A6D" w:rsidRPr="00113A6D" w:rsidRDefault="00113A6D" w:rsidP="00113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Należy zaznaczyć pozycje, które Wnioskodawca zamierza zrealizować </w:t>
            </w:r>
            <w:r w:rsidR="003C1151" w:rsidRPr="003C11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bądź zrealizował </w:t>
            </w: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 ramach wnioskowanego przedsięwzięcia.</w:t>
            </w:r>
            <w:r w:rsidRPr="00113A6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Jeżeli zakres przedsięwzięcia nie obejmuje pozycji z tabeli B.2.3. zostawić niezaznaczone.</w:t>
            </w: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1FDE8B5B" w14:textId="77777777" w:rsidR="00113A6D" w:rsidRPr="00113A6D" w:rsidRDefault="00113A6D" w:rsidP="00113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</w:t>
            </w:r>
            <w:r w:rsidR="0016374A" w:rsidRPr="001F6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 zaznaczeniu danej pozycji w kolumnie "Dotyczy" pojawi się szczegółowy zakres prac/kosztów dopuszczony w ramach Programu.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14:paraId="3794F42E" w14:textId="77777777" w:rsidR="00113A6D" w:rsidRPr="00113A6D" w:rsidRDefault="00113A6D" w:rsidP="00113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 przypadku braku wiedzy na temat kosztu realizacji, pole może zostać puste.</w:t>
            </w:r>
          </w:p>
        </w:tc>
        <w:tc>
          <w:tcPr>
            <w:tcW w:w="3456" w:type="dxa"/>
            <w:shd w:val="clear" w:color="auto" w:fill="auto"/>
            <w:vAlign w:val="center"/>
            <w:hideMark/>
          </w:tcPr>
          <w:p w14:paraId="6868658C" w14:textId="77777777" w:rsidR="00113A6D" w:rsidRPr="00113A6D" w:rsidRDefault="00113A6D" w:rsidP="001259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Maksymalna kwota dotacji wyliczana jest na podstawie maksymalnej intensywności dofinansowania  i nie może być wyższa niż ustalone maksymalne kwoty dotacji dla poszczególnych zadań w załączniku 2/2a</w:t>
            </w:r>
            <w:r w:rsidR="006C6D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/2b</w:t>
            </w: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 Jeżeli zostały wpisane koszty w kolumnie</w:t>
            </w:r>
            <w:r w:rsidR="00EE0A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„ Kwota kosztów kwalifikowanych”</w:t>
            </w: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, wyliczona maksymalna kwota dotacji uwzględnia wpisane koszty. W przeciwnym wypadku, wyświetlana jest maksymalna kwota wg. załącznika 2/2a</w:t>
            </w:r>
            <w:r w:rsidR="006C6D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/2b</w:t>
            </w:r>
            <w:r w:rsidRPr="00113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. </w:t>
            </w:r>
          </w:p>
        </w:tc>
      </w:tr>
    </w:tbl>
    <w:p w14:paraId="63BF9235" w14:textId="77777777" w:rsidR="00113A6D" w:rsidRDefault="00113A6D" w:rsidP="00B879DB">
      <w:pPr>
        <w:jc w:val="both"/>
        <w:rPr>
          <w:rFonts w:ascii="Calibri" w:hAnsi="Calibri"/>
        </w:rPr>
      </w:pPr>
    </w:p>
    <w:p w14:paraId="4758D877" w14:textId="77777777" w:rsidR="0094407D" w:rsidRDefault="0094407D" w:rsidP="0094407D">
      <w:pPr>
        <w:jc w:val="both"/>
      </w:pPr>
      <w:r w:rsidRPr="002F3A10">
        <w:rPr>
          <w:b/>
        </w:rPr>
        <w:t xml:space="preserve">Pole </w:t>
      </w:r>
      <w:r w:rsidR="00EE0AB2">
        <w:rPr>
          <w:b/>
        </w:rPr>
        <w:t>B.2.3.11</w:t>
      </w:r>
      <w:r>
        <w:t xml:space="preserve"> Pole wyliczane automatycznie. Pokazuje sumę kosztów kwalifikowanych wpisanych dla pozycji z Pól</w:t>
      </w:r>
      <w:r w:rsidR="00EE0AB2">
        <w:t xml:space="preserve"> B.2.3.2 – B.2.3.8 z kolumny „Dotyczy”</w:t>
      </w:r>
      <w:r>
        <w:t>.</w:t>
      </w:r>
    </w:p>
    <w:p w14:paraId="36752592" w14:textId="77777777" w:rsidR="0094407D" w:rsidRDefault="0094407D" w:rsidP="651B9702">
      <w:pPr>
        <w:jc w:val="both"/>
      </w:pPr>
      <w:r w:rsidRPr="651B9702">
        <w:rPr>
          <w:b/>
          <w:bCs/>
        </w:rPr>
        <w:t xml:space="preserve">Pole </w:t>
      </w:r>
      <w:r w:rsidR="00EE0AB2" w:rsidRPr="651B9702">
        <w:rPr>
          <w:b/>
          <w:bCs/>
        </w:rPr>
        <w:t>B.2.3.12</w:t>
      </w:r>
      <w:r w:rsidRPr="651B9702">
        <w:rPr>
          <w:b/>
          <w:bCs/>
        </w:rPr>
        <w:t>.</w:t>
      </w:r>
      <w:r>
        <w:t xml:space="preserve"> Pole wyliczane automatycznie. Pokazuje sumę maksymalnej dotacji wyliczonej dla zaznaczonych pozycji z </w:t>
      </w:r>
      <w:r w:rsidR="00EE0AB2">
        <w:t>Pól B.2.3.2 – B.2.3.8 z kolumny „Dotyczy”</w:t>
      </w:r>
      <w:r>
        <w:t xml:space="preserve">. </w:t>
      </w:r>
    </w:p>
    <w:p w14:paraId="472F31CC" w14:textId="77777777" w:rsidR="0094407D" w:rsidRDefault="0094407D" w:rsidP="0094407D">
      <w:pPr>
        <w:jc w:val="both"/>
      </w:pPr>
      <w:r w:rsidRPr="002F3A10">
        <w:rPr>
          <w:b/>
        </w:rPr>
        <w:t>Uwaga!</w:t>
      </w:r>
      <w:r>
        <w:t xml:space="preserve"> Kwota pokazana w tym polu nie jest jednoznaczna z możliwą do uzyskania kwotą dotacji</w:t>
      </w:r>
      <w:r w:rsidR="009928ED">
        <w:t xml:space="preserve"> na przedsięwzięcie</w:t>
      </w:r>
      <w:r>
        <w:t>.</w:t>
      </w:r>
    </w:p>
    <w:p w14:paraId="78963E31" w14:textId="77777777" w:rsidR="00113A6D" w:rsidRDefault="00113A6D" w:rsidP="00113A6D">
      <w:pPr>
        <w:jc w:val="both"/>
      </w:pPr>
      <w:r>
        <w:t>Maksymalna kwota dotacji na realizację całego przedsięwzięcia jest uzależniona od wyboru rodzajów zadań i poziomu dofinansowania wynikającego z Programu.</w:t>
      </w:r>
    </w:p>
    <w:p w14:paraId="36DCCAE6" w14:textId="77777777" w:rsidR="003A0F65" w:rsidRPr="007F62B1" w:rsidRDefault="003A0F65" w:rsidP="00113A6D">
      <w:pPr>
        <w:jc w:val="both"/>
      </w:pPr>
    </w:p>
    <w:p w14:paraId="4F609F03" w14:textId="77777777" w:rsidR="00807641" w:rsidRPr="00807641" w:rsidRDefault="00807641" w:rsidP="00807641">
      <w:pPr>
        <w:spacing w:after="0" w:line="276" w:lineRule="auto"/>
        <w:jc w:val="both"/>
        <w:rPr>
          <w:b/>
        </w:rPr>
      </w:pPr>
      <w:r w:rsidRPr="00807641">
        <w:rPr>
          <w:b/>
        </w:rPr>
        <w:t>C. DOCHÓD WNIOSKODAWCY</w:t>
      </w:r>
    </w:p>
    <w:p w14:paraId="48C11E8A" w14:textId="77777777" w:rsidR="00807641" w:rsidRPr="00807641" w:rsidRDefault="00807641" w:rsidP="00807641">
      <w:pPr>
        <w:spacing w:after="0" w:line="276" w:lineRule="auto"/>
        <w:jc w:val="both"/>
        <w:rPr>
          <w:b/>
        </w:rPr>
      </w:pPr>
    </w:p>
    <w:p w14:paraId="33BD75EA" w14:textId="596FCF6D" w:rsidR="00807641" w:rsidRPr="00807641" w:rsidRDefault="00807641" w:rsidP="00807641">
      <w:pPr>
        <w:spacing w:after="0" w:line="276" w:lineRule="auto"/>
        <w:jc w:val="both"/>
        <w:rPr>
          <w:b/>
        </w:rPr>
      </w:pPr>
      <w:r w:rsidRPr="00807641">
        <w:rPr>
          <w:b/>
        </w:rPr>
        <w:t>C.1 Dotyczy Beneficjentów</w:t>
      </w:r>
      <w:r w:rsidR="002712BE">
        <w:rPr>
          <w:b/>
        </w:rPr>
        <w:t xml:space="preserve"> uprawnionych do podstawowego poziomu dofinansowania</w:t>
      </w:r>
      <w:r w:rsidRPr="00807641">
        <w:rPr>
          <w:b/>
        </w:rPr>
        <w:t xml:space="preserve"> w</w:t>
      </w:r>
      <w:r w:rsidR="00417350">
        <w:rPr>
          <w:b/>
        </w:rPr>
        <w:t> </w:t>
      </w:r>
      <w:r w:rsidRPr="00807641">
        <w:rPr>
          <w:b/>
        </w:rPr>
        <w:t>rozumieniu definicji programu priorytetowego Czyste Powietrze Część 1</w:t>
      </w:r>
      <w:r w:rsidRPr="00807641">
        <w:t>,</w:t>
      </w:r>
      <w:r w:rsidRPr="00807641">
        <w:rPr>
          <w:b/>
        </w:rPr>
        <w:t xml:space="preserve"> o dochodzie rocznym nieprzekraczającym 100 000 zł.</w:t>
      </w:r>
    </w:p>
    <w:p w14:paraId="06616D6D" w14:textId="77777777" w:rsidR="00807641" w:rsidRPr="00807641" w:rsidRDefault="00807641" w:rsidP="00807641">
      <w:pPr>
        <w:spacing w:after="0" w:line="276" w:lineRule="auto"/>
        <w:jc w:val="both"/>
        <w:rPr>
          <w:b/>
        </w:rPr>
      </w:pPr>
    </w:p>
    <w:p w14:paraId="62AF92C9" w14:textId="77777777" w:rsidR="00807641" w:rsidRPr="005F28FA" w:rsidRDefault="002712BE" w:rsidP="00807641">
      <w:pPr>
        <w:spacing w:after="0" w:line="276" w:lineRule="auto"/>
        <w:jc w:val="both"/>
        <w:rPr>
          <w:b/>
        </w:rPr>
      </w:pPr>
      <w:r w:rsidRPr="005F28FA">
        <w:rPr>
          <w:b/>
        </w:rPr>
        <w:t>Przy wypełnianiu tej części należy wziąć pod uwagę dochód</w:t>
      </w:r>
      <w:r w:rsidR="00807641" w:rsidRPr="005F28FA">
        <w:rPr>
          <w:b/>
        </w:rPr>
        <w:t xml:space="preserve"> </w:t>
      </w:r>
      <w:r w:rsidR="00153CA5" w:rsidRPr="005F28FA">
        <w:rPr>
          <w:b/>
        </w:rPr>
        <w:t xml:space="preserve">wyłącznie </w:t>
      </w:r>
      <w:r w:rsidR="00330CEB" w:rsidRPr="005F28FA">
        <w:rPr>
          <w:b/>
        </w:rPr>
        <w:t>Wnioskodawcy</w:t>
      </w:r>
      <w:r w:rsidR="008F785A">
        <w:rPr>
          <w:b/>
        </w:rPr>
        <w:t xml:space="preserve"> (w przypadku wspólnego rozliczenia</w:t>
      </w:r>
      <w:r w:rsidR="00DD76C3">
        <w:rPr>
          <w:b/>
        </w:rPr>
        <w:t>,</w:t>
      </w:r>
      <w:r w:rsidR="00C83EC4">
        <w:rPr>
          <w:b/>
        </w:rPr>
        <w:t xml:space="preserve"> w PIT uwzględniony jest podział dochodu na połowę</w:t>
      </w:r>
      <w:r w:rsidR="008F785A">
        <w:rPr>
          <w:b/>
        </w:rPr>
        <w:t>)</w:t>
      </w:r>
      <w:r w:rsidR="00FD11EB" w:rsidRPr="005F28FA">
        <w:rPr>
          <w:b/>
        </w:rPr>
        <w:t>.</w:t>
      </w:r>
    </w:p>
    <w:p w14:paraId="049F1EF6" w14:textId="77777777" w:rsidR="00FD11EB" w:rsidRDefault="00807641" w:rsidP="00807641">
      <w:pPr>
        <w:spacing w:after="0" w:line="276" w:lineRule="auto"/>
        <w:jc w:val="both"/>
      </w:pPr>
      <w:r w:rsidRPr="00807641">
        <w:t xml:space="preserve">Do wniosku nie trzeba dołączać dokumentów potwierdzających dochód. </w:t>
      </w:r>
    </w:p>
    <w:p w14:paraId="67737318" w14:textId="77777777" w:rsidR="006855C9" w:rsidRDefault="00AC481F" w:rsidP="00807641">
      <w:pPr>
        <w:spacing w:after="0" w:line="276" w:lineRule="auto"/>
        <w:jc w:val="both"/>
      </w:pPr>
      <w:r>
        <w:t>N</w:t>
      </w:r>
      <w:r w:rsidR="00807641" w:rsidRPr="00807641">
        <w:t>ależy</w:t>
      </w:r>
      <w:r w:rsidR="00440601">
        <w:t xml:space="preserve"> przechowywać</w:t>
      </w:r>
      <w:r w:rsidR="00330CEB">
        <w:t xml:space="preserve"> te dokumenty,</w:t>
      </w:r>
      <w:r w:rsidR="00440601">
        <w:t xml:space="preserve"> od momentu złożenia wniosku o dofinansowanie do czasu zakończenia umowy</w:t>
      </w:r>
      <w:r w:rsidR="0016374A">
        <w:t xml:space="preserve"> o dofinansowanie</w:t>
      </w:r>
      <w:r w:rsidR="00440601">
        <w:t xml:space="preserve"> (tj. do zakończenia okresu trwałości), w przypadku pozytywnej oceny wniosku </w:t>
      </w:r>
      <w:r w:rsidR="00440601" w:rsidRPr="00EB4EB8">
        <w:t>i</w:t>
      </w:r>
      <w:r w:rsidR="009C34B0">
        <w:t> </w:t>
      </w:r>
      <w:r w:rsidR="00440601" w:rsidRPr="00EB4EB8">
        <w:t>podpisania</w:t>
      </w:r>
      <w:r w:rsidR="00440601">
        <w:t xml:space="preserve"> umowy o dofinansowanie. W tym okresie, na żądanie upoważnionych podmiotów, Wnioskodawca/Beneficjent jest zobowiązany do udostępnienia dokumentów potwierdzających prawidłowość danych.</w:t>
      </w:r>
    </w:p>
    <w:p w14:paraId="5313549B" w14:textId="77777777" w:rsidR="0098399E" w:rsidRPr="00807641" w:rsidRDefault="006855C9" w:rsidP="0098399E">
      <w:pPr>
        <w:spacing w:after="0" w:line="276" w:lineRule="auto"/>
        <w:jc w:val="both"/>
      </w:pPr>
      <w:r>
        <w:t xml:space="preserve">Przynajmniej jedno pole z Pól C.1.1, C.1.5, C.1.12, C.1.16 musi być zaznaczone, aby </w:t>
      </w:r>
      <w:r w:rsidR="00FB6C0A">
        <w:t>formularz wniosku przeszedł pozytywnie weryfikację.</w:t>
      </w:r>
      <w:r w:rsidR="00AC481F" w:rsidRPr="00AC481F">
        <w:rPr>
          <w:rFonts w:eastAsia="TimesNewRoman,Bold" w:cs="Times New Roman"/>
          <w:bCs/>
          <w:lang w:eastAsia="pl-PL"/>
        </w:rPr>
        <w:t xml:space="preserve"> </w:t>
      </w:r>
      <w:r w:rsidR="00AC481F">
        <w:rPr>
          <w:rFonts w:eastAsia="TimesNewRoman,Bold" w:cs="Times New Roman"/>
          <w:bCs/>
          <w:lang w:eastAsia="pl-PL"/>
        </w:rPr>
        <w:t xml:space="preserve">W przypadku </w:t>
      </w:r>
      <w:r w:rsidR="0098399E">
        <w:rPr>
          <w:rFonts w:eastAsia="TimesNewRoman,Bold" w:cs="Times New Roman"/>
          <w:bCs/>
          <w:lang w:eastAsia="pl-PL"/>
        </w:rPr>
        <w:t xml:space="preserve">nieuzyskiwania dochodów ze źródeł określonych w Polach C.1.1, </w:t>
      </w:r>
      <w:r w:rsidR="00AC481F">
        <w:rPr>
          <w:rFonts w:eastAsia="TimesNewRoman,Bold" w:cs="Times New Roman"/>
          <w:bCs/>
          <w:lang w:eastAsia="pl-PL"/>
        </w:rPr>
        <w:t>C.1.5, C.1.12, C.1.16 należy zaznaczyć Pole C.1.</w:t>
      </w:r>
      <w:r w:rsidR="0098399E">
        <w:rPr>
          <w:rFonts w:eastAsia="TimesNewRoman,Bold" w:cs="Times New Roman"/>
          <w:bCs/>
          <w:lang w:eastAsia="pl-PL"/>
        </w:rPr>
        <w:t xml:space="preserve">16 i w Polu C.1.17 wpisać „0”, w Polu C.1.18 </w:t>
      </w:r>
      <w:r w:rsidR="00AC481F">
        <w:rPr>
          <w:rFonts w:eastAsia="TimesNewRoman,Bold" w:cs="Times New Roman"/>
          <w:bCs/>
          <w:lang w:eastAsia="pl-PL"/>
        </w:rPr>
        <w:t xml:space="preserve"> </w:t>
      </w:r>
      <w:r w:rsidR="0098399E">
        <w:rPr>
          <w:rFonts w:eastAsia="TimesNewRoman,Bold" w:cs="Times New Roman"/>
          <w:bCs/>
          <w:lang w:eastAsia="pl-PL"/>
        </w:rPr>
        <w:t>wpisać „brak dochodu” a w polu C.1.19 należy wybrać rok kalendarzowy poprzedzający rok złożenia wniosku.</w:t>
      </w:r>
    </w:p>
    <w:p w14:paraId="27A1A5F0" w14:textId="77777777" w:rsidR="00807641" w:rsidRPr="00807641" w:rsidRDefault="00807641" w:rsidP="00807641">
      <w:pPr>
        <w:spacing w:after="0" w:line="276" w:lineRule="auto"/>
        <w:jc w:val="both"/>
      </w:pPr>
    </w:p>
    <w:p w14:paraId="7F67A3AD" w14:textId="77777777" w:rsidR="00807641" w:rsidRPr="00807641" w:rsidRDefault="00807641" w:rsidP="009C34B0">
      <w:pPr>
        <w:numPr>
          <w:ilvl w:val="0"/>
          <w:numId w:val="67"/>
        </w:numPr>
        <w:autoSpaceDE w:val="0"/>
        <w:autoSpaceDN w:val="0"/>
        <w:adjustRightInd w:val="0"/>
        <w:spacing w:after="0" w:line="276" w:lineRule="auto"/>
        <w:ind w:left="284" w:hanging="142"/>
        <w:contextualSpacing/>
        <w:jc w:val="both"/>
        <w:rPr>
          <w:rFonts w:eastAsia="TimesNewRoman,Bold" w:cs="Times New Roman"/>
          <w:b/>
          <w:bCs/>
          <w:lang w:eastAsia="pl-PL"/>
        </w:rPr>
      </w:pPr>
      <w:r w:rsidRPr="00807641">
        <w:rPr>
          <w:rFonts w:eastAsia="TimesNewRoman,Bold" w:cs="Times New Roman"/>
          <w:b/>
          <w:bCs/>
          <w:lang w:eastAsia="pl-PL"/>
        </w:rPr>
        <w:t>Sposób postępowania przy wypełnianiu wniosku w części C.1.</w:t>
      </w:r>
    </w:p>
    <w:p w14:paraId="45FF2C97" w14:textId="77777777" w:rsidR="00807641" w:rsidRPr="00807641" w:rsidRDefault="00807641" w:rsidP="00807641">
      <w:p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eastAsia="TimesNewRoman,Bold" w:cs="Times New Roman"/>
          <w:b/>
          <w:bCs/>
          <w:lang w:eastAsia="pl-PL"/>
        </w:rPr>
      </w:pPr>
    </w:p>
    <w:p w14:paraId="695E89B9" w14:textId="77777777" w:rsidR="00807641" w:rsidRPr="00807641" w:rsidRDefault="00807641" w:rsidP="003C7860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</w:pPr>
      <w:r w:rsidRPr="00807641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Dochód roczny ustalany na podstawie PIT-36, PIT-36L, PIT-37, PIT-38, PIT-39, PIT-CFC,PIT-40A.</w:t>
      </w:r>
    </w:p>
    <w:p w14:paraId="6AD67B7C" w14:textId="77777777" w:rsidR="00807641" w:rsidRPr="00807641" w:rsidRDefault="00807641" w:rsidP="00807641">
      <w:p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eastAsia="TimesNewRoman,Bold" w:cs="Times New Roman"/>
          <w:b/>
          <w:bCs/>
          <w:lang w:eastAsia="pl-PL"/>
        </w:rPr>
      </w:pPr>
    </w:p>
    <w:p w14:paraId="414C38DC" w14:textId="5DFE2B7A" w:rsidR="00533446" w:rsidRPr="00A329C7" w:rsidRDefault="00807641" w:rsidP="00533446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 w:themeColor="text1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EE0AB2" w:rsidRPr="0026229E">
        <w:rPr>
          <w:rFonts w:eastAsia="TimesNewRoman,Bold" w:cs="Times New Roman"/>
          <w:b/>
          <w:bCs/>
          <w:lang w:eastAsia="pl-PL"/>
        </w:rPr>
        <w:t>C.1.1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440601" w:rsidRPr="0026229E">
        <w:rPr>
          <w:rFonts w:eastAsia="TimesNewRoman,Bold" w:cs="Times New Roman"/>
          <w:b/>
          <w:bCs/>
          <w:lang w:eastAsia="pl-PL"/>
        </w:rPr>
        <w:t>–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440601" w:rsidRPr="0026229E">
        <w:rPr>
          <w:rFonts w:eastAsia="TimesNewRoman,Bold" w:cs="Times New Roman"/>
          <w:bCs/>
          <w:lang w:eastAsia="pl-PL"/>
        </w:rPr>
        <w:t xml:space="preserve">Należy zaznaczyć jeżeli </w:t>
      </w:r>
      <w:r w:rsidR="006B0F57">
        <w:rPr>
          <w:rFonts w:eastAsia="TimesNewRoman,Bold" w:cs="Times New Roman"/>
          <w:bCs/>
          <w:lang w:eastAsia="pl-PL"/>
        </w:rPr>
        <w:t xml:space="preserve">za przedostatni lub za </w:t>
      </w:r>
      <w:r w:rsidR="006B0F57" w:rsidRPr="0026229E">
        <w:rPr>
          <w:rFonts w:eastAsia="TimesNewRoman,Bold" w:cs="Times New Roman"/>
          <w:bCs/>
          <w:lang w:eastAsia="pl-PL"/>
        </w:rPr>
        <w:t xml:space="preserve">ostatni rok </w:t>
      </w:r>
      <w:r w:rsidR="006B0F57">
        <w:rPr>
          <w:rFonts w:eastAsia="TimesNewRoman,Bold" w:cs="Times New Roman"/>
          <w:bCs/>
          <w:lang w:eastAsia="pl-PL"/>
        </w:rPr>
        <w:t xml:space="preserve">podatkowy, poprzedzający rok  złożenia wniosku o dofinansowanie, </w:t>
      </w:r>
      <w:r w:rsidR="00440601" w:rsidRPr="0026229E">
        <w:rPr>
          <w:rFonts w:eastAsia="TimesNewRoman,Bold" w:cs="Times New Roman"/>
          <w:bCs/>
          <w:lang w:eastAsia="pl-PL"/>
        </w:rPr>
        <w:t>Wnioskodawca</w:t>
      </w:r>
      <w:r w:rsidR="00440601"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Pr="0026229E">
        <w:rPr>
          <w:rFonts w:eastAsia="TimesNewRoman,Bold" w:cs="Times New Roman"/>
          <w:bCs/>
          <w:lang w:eastAsia="pl-PL"/>
        </w:rPr>
        <w:t>uzyskał dochód roczny stanowiący podstawę obliczenia podatku, wykazany w</w:t>
      </w:r>
      <w:r w:rsidR="009F1012" w:rsidRPr="0026229E">
        <w:rPr>
          <w:rFonts w:eastAsia="TimesNewRoman,Bold" w:cs="Times New Roman"/>
          <w:bCs/>
          <w:lang w:eastAsia="pl-PL"/>
        </w:rPr>
        <w:t xml:space="preserve"> ostatnim</w:t>
      </w:r>
      <w:r w:rsidRPr="0026229E">
        <w:rPr>
          <w:rFonts w:eastAsia="TimesNewRoman,Bold" w:cs="Times New Roman"/>
          <w:bCs/>
          <w:lang w:eastAsia="pl-PL"/>
        </w:rPr>
        <w:t xml:space="preserve"> złożonym zeznaniu podatkowym</w:t>
      </w:r>
      <w:r w:rsidR="00D3319A" w:rsidRPr="0026229E">
        <w:rPr>
          <w:rFonts w:eastAsia="TimesNewRoman,Bold" w:cs="Times New Roman"/>
          <w:bCs/>
          <w:lang w:eastAsia="pl-PL"/>
        </w:rPr>
        <w:t xml:space="preserve">, </w:t>
      </w:r>
      <w:r w:rsidRPr="0026229E">
        <w:rPr>
          <w:rFonts w:eastAsia="TimesNewRoman,Bold" w:cs="Times New Roman"/>
          <w:bCs/>
          <w:lang w:eastAsia="pl-PL"/>
        </w:rPr>
        <w:t>zgodnie z ustawą o</w:t>
      </w:r>
      <w:r w:rsidR="00417350">
        <w:rPr>
          <w:rFonts w:eastAsia="TimesNewRoman,Bold" w:cs="Times New Roman"/>
          <w:bCs/>
          <w:lang w:eastAsia="pl-PL"/>
        </w:rPr>
        <w:t> </w:t>
      </w:r>
      <w:r w:rsidRPr="0026229E">
        <w:rPr>
          <w:rFonts w:eastAsia="TimesNewRoman,Bold" w:cs="Times New Roman"/>
          <w:bCs/>
          <w:lang w:eastAsia="pl-PL"/>
        </w:rPr>
        <w:t>podatku dochodowym od osób fizycznych</w:t>
      </w:r>
      <w:r w:rsidR="00394051">
        <w:rPr>
          <w:rFonts w:eastAsia="Times New Roman" w:cs="Times New Roman"/>
          <w:bCs/>
          <w:color w:val="000000" w:themeColor="text1"/>
          <w:lang w:eastAsia="pl-PL"/>
        </w:rPr>
        <w:t>.</w:t>
      </w:r>
    </w:p>
    <w:p w14:paraId="242E30A8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</w:p>
    <w:p w14:paraId="1B0D639E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b/>
          <w:bCs/>
          <w:color w:val="000000" w:themeColor="text1"/>
        </w:rPr>
        <w:t xml:space="preserve">Pole zaznacza Wnioskodawca: </w:t>
      </w:r>
      <w:r w:rsidRPr="00A329C7">
        <w:rPr>
          <w:rFonts w:eastAsia="Times New Roman" w:cs="Times New Roman"/>
          <w:bCs/>
          <w:lang w:eastAsia="pl-PL"/>
        </w:rPr>
        <w:t xml:space="preserve">rozliczający się na podstawie ustawy </w:t>
      </w:r>
      <w:r w:rsidRPr="00A329C7">
        <w:rPr>
          <w:rFonts w:eastAsia="Times New Roman" w:cs="Times New Roman"/>
          <w:lang w:eastAsia="pl-PL"/>
        </w:rPr>
        <w:t xml:space="preserve">z dnia 26 lipca 1991 r. o podatku dochodowym od osób fizycznych - art. 27, art. 30b, art. 30c, art. 30e i art. 30f, </w:t>
      </w:r>
      <w:r w:rsidRPr="00A329C7">
        <w:rPr>
          <w:rFonts w:eastAsia="Times New Roman" w:cs="Times New Roman"/>
          <w:bCs/>
          <w:color w:val="000000" w:themeColor="text1"/>
          <w:lang w:eastAsia="pl-PL"/>
        </w:rPr>
        <w:t xml:space="preserve">który: rozlicza się na </w:t>
      </w:r>
      <w:r w:rsidRPr="00A329C7">
        <w:rPr>
          <w:rFonts w:eastAsia="Times New Roman" w:cs="Times New Roman"/>
          <w:bCs/>
          <w:color w:val="000000" w:themeColor="text1"/>
          <w:lang w:eastAsia="pl-PL"/>
        </w:rPr>
        <w:lastRenderedPageBreak/>
        <w:t>podstawie</w:t>
      </w:r>
      <w:r w:rsidRPr="00A329C7">
        <w:rPr>
          <w:rFonts w:eastAsia="Times New Roman" w:cs="Times New Roman"/>
          <w:b/>
          <w:bCs/>
          <w:color w:val="000000" w:themeColor="text1"/>
          <w:lang w:eastAsia="pl-PL"/>
        </w:rPr>
        <w:t xml:space="preserve"> </w:t>
      </w:r>
      <w:r w:rsidRPr="00A329C7">
        <w:rPr>
          <w:rFonts w:eastAsia="TimesNewRoman,Bold" w:cs="Times New Roman"/>
          <w:b/>
          <w:bCs/>
          <w:lang w:eastAsia="pl-PL"/>
        </w:rPr>
        <w:t>PIT-36, PIT - 36L, PIT-37, PIT-38, PIT-39, PIT-CFC</w:t>
      </w:r>
      <w:r w:rsidR="00A73A06" w:rsidRPr="0026229E">
        <w:rPr>
          <w:rFonts w:eastAsia="TimesNewRoman,Bold" w:cs="Times New Roman"/>
          <w:bCs/>
          <w:lang w:eastAsia="pl-PL"/>
        </w:rPr>
        <w:t xml:space="preserve"> oraz rozliczający się na podstawie </w:t>
      </w:r>
      <w:r w:rsidR="00A73A06" w:rsidRPr="0026229E">
        <w:rPr>
          <w:rFonts w:eastAsia="TimesNewRoman,Bold" w:cs="Times New Roman"/>
          <w:b/>
          <w:bCs/>
          <w:lang w:eastAsia="pl-PL"/>
        </w:rPr>
        <w:t>PIT-40A</w:t>
      </w:r>
      <w:r w:rsidR="00A73A06" w:rsidRPr="0026229E">
        <w:rPr>
          <w:rFonts w:eastAsia="TimesNewRoman,Bold" w:cs="Times New Roman"/>
          <w:bCs/>
          <w:lang w:eastAsia="pl-PL"/>
        </w:rPr>
        <w:t xml:space="preserve">, </w:t>
      </w:r>
      <w:r w:rsidR="00A73A06" w:rsidRPr="0026229E">
        <w:rPr>
          <w:rFonts w:eastAsia="Times New Roman" w:cs="Times New Roman"/>
          <w:bCs/>
          <w:lang w:eastAsia="pl-PL"/>
        </w:rPr>
        <w:t>w przypadku, jeśli jedynym dochodem Wnioskodawcy jest świadczenie z ZUS/KRUS i Wnioskodawca nie składa odrębnego zeznania podatkowego</w:t>
      </w:r>
      <w:r w:rsidR="009F1012" w:rsidRPr="0026229E">
        <w:rPr>
          <w:rFonts w:eastAsia="Times New Roman" w:cs="Times New Roman"/>
          <w:bCs/>
          <w:lang w:eastAsia="pl-PL"/>
        </w:rPr>
        <w:t>.</w:t>
      </w:r>
    </w:p>
    <w:p w14:paraId="6BB35BEB" w14:textId="77777777" w:rsidR="00A73A06" w:rsidRPr="00A329C7" w:rsidRDefault="00A73A06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5ADA3710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1A397F" w:rsidRPr="0026229E">
        <w:rPr>
          <w:rFonts w:eastAsia="TimesNewRoman,Bold" w:cs="Times New Roman"/>
          <w:b/>
          <w:bCs/>
          <w:lang w:eastAsia="pl-PL"/>
        </w:rPr>
        <w:t>C.1.2</w:t>
      </w:r>
      <w:r w:rsidRPr="0026229E">
        <w:rPr>
          <w:rFonts w:eastAsia="TimesNewRoman,Bold" w:cs="Times New Roman"/>
          <w:b/>
          <w:bCs/>
          <w:lang w:eastAsia="pl-PL"/>
        </w:rPr>
        <w:t xml:space="preserve">  </w:t>
      </w:r>
      <w:r w:rsidR="00D3319A" w:rsidRPr="0026229E">
        <w:rPr>
          <w:rFonts w:eastAsia="Times New Roman" w:cs="Times New Roman"/>
          <w:bCs/>
          <w:color w:val="000000" w:themeColor="text1"/>
          <w:lang w:eastAsia="pl-PL"/>
        </w:rPr>
        <w:t>Należy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wpisać jako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wartość dochodu 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>rocznego kwotę z pozycji PIT - „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Podstawa obliczania podatku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” </w:t>
      </w:r>
      <w:r w:rsidR="00394F1F" w:rsidRPr="0026229E">
        <w:rPr>
          <w:rFonts w:eastAsia="TimesNewRoman,Bold" w:cs="Times New Roman"/>
          <w:bCs/>
          <w:lang w:eastAsia="pl-PL"/>
        </w:rPr>
        <w:t>(pole obowiązkowe jeżeli zaznac</w:t>
      </w:r>
      <w:r w:rsidR="001A397F" w:rsidRPr="0026229E">
        <w:rPr>
          <w:rFonts w:eastAsia="TimesNewRoman,Bold" w:cs="Times New Roman"/>
          <w:bCs/>
          <w:lang w:eastAsia="pl-PL"/>
        </w:rPr>
        <w:t>zono Pole C.1.1</w:t>
      </w:r>
      <w:r w:rsidR="00394F1F" w:rsidRPr="0026229E">
        <w:rPr>
          <w:rFonts w:eastAsia="TimesNewRoman,Bold" w:cs="Times New Roman"/>
          <w:bCs/>
          <w:lang w:eastAsia="pl-PL"/>
        </w:rPr>
        <w:t>)</w:t>
      </w:r>
      <w:r w:rsidRPr="0026229E">
        <w:rPr>
          <w:rFonts w:eastAsia="TimesNewRoman,Bold" w:cs="Times New Roman"/>
          <w:bCs/>
          <w:lang w:eastAsia="pl-PL"/>
        </w:rPr>
        <w:t>.</w:t>
      </w:r>
      <w:r w:rsidR="00DD76C3" w:rsidRPr="00DD76C3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="00DD76C3">
        <w:rPr>
          <w:rFonts w:eastAsia="Times New Roman" w:cs="Times New Roman"/>
          <w:bCs/>
          <w:color w:val="000000" w:themeColor="text1"/>
          <w:lang w:eastAsia="pl-PL"/>
        </w:rPr>
        <w:t>W</w:t>
      </w:r>
      <w:r w:rsidR="00DD76C3"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przypadku </w:t>
      </w:r>
      <w:r w:rsidR="00DD76C3" w:rsidRPr="0026229E">
        <w:rPr>
          <w:rFonts w:eastAsia="TimesNewRoman,Bold" w:cs="Times New Roman"/>
          <w:bCs/>
          <w:lang w:eastAsia="pl-PL"/>
        </w:rPr>
        <w:t>wspólnego rozliczenia</w:t>
      </w:r>
      <w:r w:rsidR="00DD76C3">
        <w:rPr>
          <w:rFonts w:eastAsia="TimesNewRoman,Bold" w:cs="Times New Roman"/>
          <w:bCs/>
          <w:lang w:eastAsia="pl-PL"/>
        </w:rPr>
        <w:t xml:space="preserve"> </w:t>
      </w:r>
      <w:r w:rsidR="00DD76C3" w:rsidRPr="0026229E">
        <w:rPr>
          <w:rFonts w:eastAsia="TimesNewRoman,Bold" w:cs="Times New Roman"/>
          <w:bCs/>
          <w:lang w:eastAsia="pl-PL"/>
        </w:rPr>
        <w:t>rocznego</w:t>
      </w:r>
      <w:r w:rsidR="00DD76C3">
        <w:rPr>
          <w:rFonts w:eastAsia="TimesNewRoman,Bold" w:cs="Times New Roman"/>
          <w:bCs/>
          <w:lang w:eastAsia="pl-PL"/>
        </w:rPr>
        <w:t xml:space="preserve"> Wnioskodawcy - w PIT w pozycji „Podstawa obliczenia podatku” jest już uwzględniona połowa dochodu</w:t>
      </w:r>
      <w:r w:rsidR="00DD76C3" w:rsidRPr="0026229E">
        <w:rPr>
          <w:b/>
          <w:bCs/>
          <w:color w:val="000000" w:themeColor="text1"/>
        </w:rPr>
        <w:t>.</w:t>
      </w:r>
    </w:p>
    <w:p w14:paraId="007F41D9" w14:textId="4B74B34B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/>
          <w:bCs/>
          <w:lang w:eastAsia="pl-PL"/>
        </w:rPr>
        <w:t>Przykład</w:t>
      </w:r>
      <w:r w:rsidR="003C7860" w:rsidRPr="00A329C7">
        <w:rPr>
          <w:rFonts w:eastAsia="TimesNewRoman,Bold" w:cs="Times New Roman"/>
          <w:bCs/>
          <w:lang w:eastAsia="pl-PL"/>
        </w:rPr>
        <w:t xml:space="preserve">: </w:t>
      </w:r>
      <w:r w:rsidRPr="00A329C7">
        <w:rPr>
          <w:rFonts w:eastAsia="TimesNewRoman,Bold" w:cs="Times New Roman"/>
          <w:bCs/>
          <w:lang w:eastAsia="pl-PL"/>
        </w:rPr>
        <w:t xml:space="preserve">Wnioskodawca składa wniosek w </w:t>
      </w:r>
      <w:r w:rsidR="00E83302" w:rsidRPr="00A329C7">
        <w:rPr>
          <w:rFonts w:eastAsia="TimesNewRoman,Bold" w:cs="Times New Roman"/>
          <w:bCs/>
          <w:lang w:eastAsia="pl-PL"/>
        </w:rPr>
        <w:t>marcu</w:t>
      </w:r>
      <w:r w:rsidRPr="00A329C7">
        <w:rPr>
          <w:rFonts w:eastAsia="TimesNewRoman,Bold" w:cs="Times New Roman"/>
          <w:bCs/>
          <w:lang w:eastAsia="pl-PL"/>
        </w:rPr>
        <w:t xml:space="preserve"> 202</w:t>
      </w:r>
      <w:r w:rsidR="003C6480">
        <w:rPr>
          <w:rFonts w:eastAsia="TimesNewRoman,Bold" w:cs="Times New Roman"/>
          <w:bCs/>
          <w:lang w:eastAsia="pl-PL"/>
        </w:rPr>
        <w:t>2</w:t>
      </w:r>
      <w:r w:rsidR="003C7860" w:rsidRPr="00A329C7">
        <w:rPr>
          <w:rFonts w:eastAsia="TimesNewRoman,Bold" w:cs="Times New Roman"/>
          <w:bCs/>
          <w:lang w:eastAsia="pl-PL"/>
        </w:rPr>
        <w:t xml:space="preserve"> r</w:t>
      </w:r>
      <w:r w:rsidRPr="00A329C7">
        <w:rPr>
          <w:rFonts w:eastAsia="TimesNewRoman,Bold" w:cs="Times New Roman"/>
          <w:bCs/>
          <w:lang w:eastAsia="pl-PL"/>
        </w:rPr>
        <w:t>. Jeśli do tego momentu nie rozliczył podatku za 20</w:t>
      </w:r>
      <w:r w:rsidR="00260809">
        <w:rPr>
          <w:rFonts w:eastAsia="TimesNewRoman,Bold" w:cs="Times New Roman"/>
          <w:bCs/>
          <w:lang w:eastAsia="pl-PL"/>
        </w:rPr>
        <w:t>21</w:t>
      </w:r>
      <w:r w:rsidRPr="00A329C7">
        <w:rPr>
          <w:rFonts w:eastAsia="TimesNewRoman,Bold" w:cs="Times New Roman"/>
          <w:bCs/>
          <w:lang w:eastAsia="pl-PL"/>
        </w:rPr>
        <w:t xml:space="preserve"> r</w:t>
      </w:r>
      <w:r w:rsidR="003C7860" w:rsidRPr="00A329C7">
        <w:rPr>
          <w:rFonts w:eastAsia="TimesNewRoman,Bold" w:cs="Times New Roman"/>
          <w:bCs/>
          <w:lang w:eastAsia="pl-PL"/>
        </w:rPr>
        <w:t>ok</w:t>
      </w:r>
      <w:r w:rsidRPr="00A329C7">
        <w:rPr>
          <w:rFonts w:eastAsia="TimesNewRoman,Bold" w:cs="Times New Roman"/>
          <w:bCs/>
          <w:lang w:eastAsia="pl-PL"/>
        </w:rPr>
        <w:t>, podaje dochód roczny za 20</w:t>
      </w:r>
      <w:r w:rsidR="00260809">
        <w:rPr>
          <w:rFonts w:eastAsia="TimesNewRoman,Bold" w:cs="Times New Roman"/>
          <w:bCs/>
          <w:lang w:eastAsia="pl-PL"/>
        </w:rPr>
        <w:t>20</w:t>
      </w:r>
      <w:r w:rsidRPr="00A329C7">
        <w:rPr>
          <w:rFonts w:eastAsia="TimesNewRoman,Bold" w:cs="Times New Roman"/>
          <w:bCs/>
          <w:lang w:eastAsia="pl-PL"/>
        </w:rPr>
        <w:t xml:space="preserve"> r</w:t>
      </w:r>
      <w:r w:rsidR="003C7860" w:rsidRPr="00A329C7">
        <w:rPr>
          <w:rFonts w:eastAsia="TimesNewRoman,Bold" w:cs="Times New Roman"/>
          <w:bCs/>
          <w:lang w:eastAsia="pl-PL"/>
        </w:rPr>
        <w:t>ok</w:t>
      </w:r>
      <w:r w:rsidRPr="00A329C7">
        <w:rPr>
          <w:rFonts w:eastAsia="TimesNewRoman,Bold" w:cs="Times New Roman"/>
          <w:bCs/>
          <w:lang w:eastAsia="pl-PL"/>
        </w:rPr>
        <w:t xml:space="preserve">. </w:t>
      </w:r>
    </w:p>
    <w:p w14:paraId="2D0DDDED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</w:p>
    <w:p w14:paraId="08079A81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1A397F" w:rsidRPr="0026229E">
        <w:rPr>
          <w:rFonts w:eastAsia="TimesNewRoman,Bold" w:cs="Times New Roman"/>
          <w:b/>
          <w:bCs/>
          <w:lang w:eastAsia="pl-PL"/>
        </w:rPr>
        <w:t>C.1.3</w:t>
      </w:r>
      <w:r w:rsidRPr="0026229E">
        <w:rPr>
          <w:rFonts w:eastAsia="TimesNewRoman,Bold" w:cs="Times New Roman"/>
          <w:bCs/>
          <w:lang w:eastAsia="pl-PL"/>
        </w:rPr>
        <w:t xml:space="preserve"> </w:t>
      </w:r>
      <w:r w:rsidR="00394F1F" w:rsidRPr="0026229E">
        <w:rPr>
          <w:rFonts w:eastAsia="TimesNewRoman,Bold" w:cs="Times New Roman"/>
          <w:bCs/>
          <w:lang w:eastAsia="pl-PL"/>
        </w:rPr>
        <w:t>N</w:t>
      </w:r>
      <w:r w:rsidRPr="0026229E">
        <w:rPr>
          <w:rFonts w:eastAsia="TimesNewRoman,Bold" w:cs="Times New Roman"/>
          <w:bCs/>
          <w:lang w:eastAsia="pl-PL"/>
        </w:rPr>
        <w:t xml:space="preserve">ależy wybrać z listy rozwijanej </w:t>
      </w:r>
      <w:r w:rsidRPr="0026229E">
        <w:rPr>
          <w:rFonts w:eastAsia="TimesNewRoman,Bold" w:cs="Times New Roman"/>
          <w:b/>
          <w:bCs/>
          <w:lang w:eastAsia="pl-PL"/>
        </w:rPr>
        <w:t>rodzaj złożonego zeznania podatkowego PIT</w:t>
      </w:r>
      <w:r w:rsidR="00394F1F"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394F1F" w:rsidRPr="0026229E">
        <w:rPr>
          <w:rFonts w:eastAsia="TimesNewRoman,Bold" w:cs="Times New Roman"/>
          <w:bCs/>
          <w:lang w:eastAsia="pl-PL"/>
        </w:rPr>
        <w:t>(pole obowiązk</w:t>
      </w:r>
      <w:r w:rsidR="001A397F" w:rsidRPr="0026229E">
        <w:rPr>
          <w:rFonts w:eastAsia="TimesNewRoman,Bold" w:cs="Times New Roman"/>
          <w:bCs/>
          <w:lang w:eastAsia="pl-PL"/>
        </w:rPr>
        <w:t>owe jeżeli zaznaczono Pole C.1.1</w:t>
      </w:r>
      <w:r w:rsidR="00394F1F" w:rsidRPr="0026229E">
        <w:rPr>
          <w:rFonts w:eastAsia="TimesNewRoman,Bold" w:cs="Times New Roman"/>
          <w:bCs/>
          <w:lang w:eastAsia="pl-PL"/>
        </w:rPr>
        <w:t>)</w:t>
      </w:r>
      <w:r w:rsidRPr="0026229E">
        <w:rPr>
          <w:rFonts w:eastAsia="TimesNewRoman,Bold" w:cs="Times New Roman"/>
          <w:bCs/>
          <w:lang w:eastAsia="pl-PL"/>
        </w:rPr>
        <w:t>.</w:t>
      </w:r>
    </w:p>
    <w:p w14:paraId="26BEF7D5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</w:p>
    <w:p w14:paraId="0736619D" w14:textId="77777777" w:rsidR="00394F1F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1A397F" w:rsidRPr="0026229E">
        <w:rPr>
          <w:rFonts w:eastAsia="TimesNewRoman,Bold" w:cs="Times New Roman"/>
          <w:b/>
          <w:bCs/>
          <w:lang w:eastAsia="pl-PL"/>
        </w:rPr>
        <w:t>C.1.4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394F1F" w:rsidRPr="0026229E">
        <w:rPr>
          <w:rFonts w:eastAsia="TimesNewRoman,Bold" w:cs="Times New Roman"/>
          <w:bCs/>
          <w:lang w:eastAsia="pl-PL"/>
        </w:rPr>
        <w:t>N</w:t>
      </w:r>
      <w:r w:rsidRPr="0026229E">
        <w:rPr>
          <w:rFonts w:eastAsia="TimesNewRoman,Bold" w:cs="Times New Roman"/>
          <w:bCs/>
          <w:lang w:eastAsia="pl-PL"/>
        </w:rPr>
        <w:t xml:space="preserve">ależy </w:t>
      </w:r>
      <w:r w:rsidR="00394F1F" w:rsidRPr="0026229E">
        <w:rPr>
          <w:rFonts w:eastAsia="TimesNewRoman,Bold" w:cs="Times New Roman"/>
          <w:bCs/>
          <w:lang w:eastAsia="pl-PL"/>
        </w:rPr>
        <w:t>wpisać</w:t>
      </w:r>
      <w:r w:rsidRPr="0026229E">
        <w:rPr>
          <w:rFonts w:eastAsia="TimesNewRoman,Bold" w:cs="Times New Roman"/>
          <w:bCs/>
          <w:lang w:eastAsia="pl-PL"/>
        </w:rPr>
        <w:t xml:space="preserve"> </w:t>
      </w:r>
      <w:r w:rsidRPr="0026229E">
        <w:rPr>
          <w:rFonts w:eastAsia="TimesNewRoman,Bold" w:cs="Times New Roman"/>
          <w:b/>
          <w:bCs/>
          <w:lang w:eastAsia="pl-PL"/>
        </w:rPr>
        <w:t>rok, którego dotyczy zeznanie podatkowe PIT</w:t>
      </w:r>
      <w:r w:rsidR="003C7860" w:rsidRPr="0026229E">
        <w:rPr>
          <w:rFonts w:eastAsia="TimesNewRoman,Bold" w:cs="Times New Roman"/>
          <w:bCs/>
          <w:lang w:eastAsia="pl-PL"/>
        </w:rPr>
        <w:t xml:space="preserve"> </w:t>
      </w:r>
      <w:r w:rsidR="00394F1F" w:rsidRPr="0026229E">
        <w:rPr>
          <w:rFonts w:eastAsia="TimesNewRoman,Bold" w:cs="Times New Roman"/>
          <w:bCs/>
          <w:lang w:eastAsia="pl-PL"/>
        </w:rPr>
        <w:t xml:space="preserve">(pole obowiązkowe jeżeli zaznaczono Pole </w:t>
      </w:r>
      <w:r w:rsidR="001A397F" w:rsidRPr="0026229E">
        <w:rPr>
          <w:rFonts w:eastAsia="TimesNewRoman,Bold" w:cs="Times New Roman"/>
          <w:bCs/>
          <w:lang w:eastAsia="pl-PL"/>
        </w:rPr>
        <w:t>C.1.1</w:t>
      </w:r>
      <w:r w:rsidR="00394F1F" w:rsidRPr="0026229E">
        <w:rPr>
          <w:rFonts w:eastAsia="TimesNewRoman,Bold" w:cs="Times New Roman"/>
          <w:bCs/>
          <w:lang w:eastAsia="pl-PL"/>
        </w:rPr>
        <w:t>)</w:t>
      </w:r>
      <w:r w:rsidRPr="0026229E">
        <w:rPr>
          <w:rFonts w:eastAsia="TimesNewRoman,Bold" w:cs="Times New Roman"/>
          <w:bCs/>
          <w:lang w:eastAsia="pl-PL"/>
        </w:rPr>
        <w:t>.</w:t>
      </w:r>
    </w:p>
    <w:p w14:paraId="4C4B7AD8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 xml:space="preserve"> </w:t>
      </w:r>
    </w:p>
    <w:p w14:paraId="06B49883" w14:textId="77777777" w:rsidR="00394F1F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 xml:space="preserve">Przy dodatkowym źródle dochodu, rozliczanym w oddzielnym PIT, Wnioskodawca powinien </w:t>
      </w:r>
      <w:r w:rsidR="0002715F">
        <w:rPr>
          <w:rFonts w:eastAsia="TimesNewRoman,Bold" w:cs="Times New Roman"/>
          <w:bCs/>
          <w:lang w:eastAsia="pl-PL"/>
        </w:rPr>
        <w:t xml:space="preserve">poprzez zaznaczenie </w:t>
      </w:r>
      <w:r w:rsidRPr="00A329C7">
        <w:rPr>
          <w:rFonts w:eastAsia="TimesNewRoman,Bold" w:cs="Times New Roman"/>
          <w:bCs/>
          <w:lang w:eastAsia="pl-PL"/>
        </w:rPr>
        <w:t>„</w:t>
      </w:r>
      <w:r w:rsidR="009B01C5">
        <w:rPr>
          <w:rFonts w:eastAsia="TimesNewRoman,Bold" w:cs="Times New Roman"/>
          <w:bCs/>
          <w:lang w:eastAsia="pl-PL"/>
        </w:rPr>
        <w:t>dodaj</w:t>
      </w:r>
      <w:r w:rsidRPr="00A329C7">
        <w:rPr>
          <w:rFonts w:eastAsia="TimesNewRoman,Bold" w:cs="Times New Roman"/>
          <w:bCs/>
          <w:lang w:eastAsia="pl-PL"/>
        </w:rPr>
        <w:t>” dodać kolejne wiersze tabeli.</w:t>
      </w:r>
      <w:r w:rsidR="001435FE">
        <w:rPr>
          <w:rFonts w:eastAsia="TimesNewRoman,Bold" w:cs="Times New Roman"/>
          <w:bCs/>
          <w:lang w:eastAsia="pl-PL"/>
        </w:rPr>
        <w:t xml:space="preserve"> W celu usunięcia dodanych wierszy, należy odznaczyć „dodaj”.</w:t>
      </w:r>
    </w:p>
    <w:p w14:paraId="594B81E6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 xml:space="preserve">Dokumentem potwierdzającym wysokość dochodu rocznego stanowiącego podstawę obliczenia podatku (wartość z poz. PIT „Podstawa obliczenia podatku”) jest zeznanie podatkowe PIT (korekta zeznania) złożone w urzędzie skarbowym lub zaświadczenie z urzędu skarbowego o wysokości dochodu stanowiącego podstawę obliczenia podatku w roku wskazanym we wniosku. </w:t>
      </w:r>
    </w:p>
    <w:p w14:paraId="40C34A1E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1EFF3A84" w14:textId="7C8E864E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</w:pPr>
      <w:r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Dochód roczny ustalany na podstawie</w:t>
      </w:r>
      <w:r w:rsidR="00260809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 xml:space="preserve"> karty podatkowej (</w:t>
      </w:r>
      <w:r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PIT-16</w:t>
      </w:r>
      <w:r w:rsidR="00260809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)</w:t>
      </w:r>
      <w:r w:rsidR="00AF68F8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 xml:space="preserve"> lub</w:t>
      </w:r>
      <w:r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 xml:space="preserve"> PIT-28</w:t>
      </w:r>
    </w:p>
    <w:p w14:paraId="407496B8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53C6F698" w14:textId="77777777" w:rsidR="007550D6" w:rsidRPr="0026229E" w:rsidRDefault="00807641" w:rsidP="007550D6">
      <w:pPr>
        <w:spacing w:after="0"/>
        <w:jc w:val="both"/>
        <w:rPr>
          <w:rFonts w:eastAsia="TimesNewRoman,Bold" w:cs="Times New Roman"/>
          <w:b/>
          <w:bCs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1A397F" w:rsidRPr="0026229E">
        <w:rPr>
          <w:rFonts w:eastAsia="TimesNewRoman,Bold" w:cs="Times New Roman"/>
          <w:b/>
          <w:bCs/>
          <w:lang w:eastAsia="pl-PL"/>
        </w:rPr>
        <w:t>C.1.5</w:t>
      </w:r>
      <w:r w:rsidR="007550D6" w:rsidRPr="0026229E">
        <w:rPr>
          <w:rFonts w:eastAsia="TimesNewRoman,Bold" w:cs="Times New Roman"/>
          <w:b/>
          <w:bCs/>
          <w:lang w:eastAsia="pl-PL"/>
        </w:rPr>
        <w:t xml:space="preserve"> Należy zaznaczyć, jeżeli </w:t>
      </w:r>
      <w:r w:rsidR="007550D6" w:rsidRPr="0026229E">
        <w:rPr>
          <w:b/>
          <w:bCs/>
          <w:color w:val="000000" w:themeColor="text1"/>
        </w:rPr>
        <w:t>Wnioskodawca</w:t>
      </w:r>
      <w:r w:rsidR="007550D6" w:rsidRPr="0026229E">
        <w:rPr>
          <w:rFonts w:eastAsia="Times New Roman" w:cs="Times New Roman"/>
          <w:bCs/>
          <w:lang w:eastAsia="pl-PL"/>
        </w:rPr>
        <w:t xml:space="preserve"> o</w:t>
      </w:r>
      <w:r w:rsidR="007550D6" w:rsidRPr="0026229E">
        <w:rPr>
          <w:rFonts w:eastAsia="Times New Roman" w:cs="Times New Roman"/>
          <w:color w:val="000000" w:themeColor="text1"/>
          <w:lang w:eastAsia="pl-PL"/>
        </w:rPr>
        <w:t>siągał przychody z pozarolniczej działalności gospodarczej i opłaca zryczałtowany podatek dochodowy w formie</w:t>
      </w:r>
      <w:r w:rsidR="007550D6" w:rsidRPr="0026229E">
        <w:rPr>
          <w:color w:val="000000" w:themeColor="text1"/>
        </w:rPr>
        <w:t>:</w:t>
      </w:r>
    </w:p>
    <w:p w14:paraId="12EF18B0" w14:textId="77777777" w:rsidR="007550D6" w:rsidRPr="0026229E" w:rsidRDefault="007550D6" w:rsidP="007550D6">
      <w:pPr>
        <w:numPr>
          <w:ilvl w:val="0"/>
          <w:numId w:val="103"/>
        </w:numPr>
        <w:spacing w:after="0"/>
        <w:ind w:left="284" w:hanging="284"/>
        <w:jc w:val="both"/>
        <w:rPr>
          <w:rFonts w:eastAsia="Times New Roman" w:cs="Times New Roman"/>
          <w:color w:val="000000" w:themeColor="text1"/>
          <w:lang w:eastAsia="pl-PL"/>
        </w:rPr>
      </w:pPr>
      <w:r w:rsidRPr="0026229E">
        <w:rPr>
          <w:rFonts w:eastAsia="Times New Roman" w:cs="Times New Roman"/>
          <w:color w:val="000000" w:themeColor="text1"/>
          <w:lang w:eastAsia="pl-PL"/>
        </w:rPr>
        <w:t xml:space="preserve">karty podatkowej: </w:t>
      </w:r>
      <w:r w:rsidRPr="0026229E">
        <w:rPr>
          <w:rFonts w:eastAsia="Times New Roman" w:cs="Times New Roman"/>
          <w:b/>
          <w:color w:val="000000" w:themeColor="text1"/>
          <w:lang w:eastAsia="pl-PL"/>
        </w:rPr>
        <w:t>PIT 16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>,</w:t>
      </w:r>
    </w:p>
    <w:p w14:paraId="7992C7E3" w14:textId="77777777" w:rsidR="007550D6" w:rsidRPr="0026229E" w:rsidRDefault="007550D6" w:rsidP="007550D6">
      <w:pPr>
        <w:numPr>
          <w:ilvl w:val="0"/>
          <w:numId w:val="103"/>
        </w:numPr>
        <w:spacing w:after="0"/>
        <w:ind w:left="284" w:hanging="284"/>
        <w:jc w:val="both"/>
        <w:rPr>
          <w:rFonts w:eastAsia="Times New Roman" w:cs="Times New Roman"/>
          <w:color w:val="000000" w:themeColor="text1"/>
          <w:lang w:eastAsia="pl-PL"/>
        </w:rPr>
      </w:pPr>
      <w:r w:rsidRPr="0026229E">
        <w:rPr>
          <w:rFonts w:eastAsia="Times New Roman" w:cs="Times New Roman"/>
          <w:color w:val="000000" w:themeColor="text1"/>
          <w:lang w:eastAsia="pl-PL"/>
        </w:rPr>
        <w:t>ryczałtu od przychodów ewidencjonowanych: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PIT-28</w:t>
      </w:r>
      <w:r w:rsidR="003C7860" w:rsidRPr="0026229E">
        <w:rPr>
          <w:rFonts w:eastAsia="Times New Roman" w:cs="Times New Roman"/>
          <w:color w:val="000000" w:themeColor="text1"/>
          <w:lang w:eastAsia="pl-PL"/>
        </w:rPr>
        <w:t>.</w:t>
      </w:r>
    </w:p>
    <w:p w14:paraId="0F0B5943" w14:textId="77777777" w:rsidR="00807641" w:rsidRPr="005B7168" w:rsidRDefault="007550D6" w:rsidP="00807641">
      <w:pPr>
        <w:spacing w:after="120" w:line="240" w:lineRule="auto"/>
        <w:jc w:val="both"/>
        <w:rPr>
          <w:rFonts w:cstheme="minorHAnsi"/>
        </w:rPr>
      </w:pPr>
      <w:r w:rsidRPr="00A329C7">
        <w:rPr>
          <w:rFonts w:eastAsia="TimesNewRoman,Bold" w:cs="Times New Roman"/>
          <w:bCs/>
          <w:lang w:eastAsia="pl-PL"/>
        </w:rPr>
        <w:t xml:space="preserve">Wnioskodawca oświadcza, że </w:t>
      </w:r>
      <w:r w:rsidRPr="00A329C7">
        <w:rPr>
          <w:rFonts w:eastAsia="TimesNewRoman,Bold" w:cs="Times New Roman"/>
          <w:b/>
          <w:bCs/>
          <w:lang w:eastAsia="pl-PL"/>
        </w:rPr>
        <w:t>w roku wskazanym</w:t>
      </w:r>
      <w:r w:rsidRPr="00A329C7">
        <w:rPr>
          <w:rFonts w:eastAsia="TimesNewRoman,Bold" w:cs="Times New Roman"/>
          <w:bCs/>
          <w:lang w:eastAsia="pl-PL"/>
        </w:rPr>
        <w:t xml:space="preserve"> </w:t>
      </w:r>
      <w:r w:rsidRPr="00A329C7">
        <w:rPr>
          <w:rFonts w:eastAsia="TimesNewRoman,Bold" w:cs="Times New Roman"/>
          <w:b/>
          <w:bCs/>
          <w:lang w:eastAsia="pl-PL"/>
        </w:rPr>
        <w:t>w obwieszczeniu</w:t>
      </w:r>
      <w:r w:rsidRPr="005B7168">
        <w:rPr>
          <w:rFonts w:eastAsia="TimesNewRoman,Bold" w:cs="Times New Roman"/>
          <w:bCs/>
          <w:lang w:eastAsia="pl-PL"/>
        </w:rPr>
        <w:t xml:space="preserve"> ministra właściwego do spraw rodziny w sprawie wysokości dochodu za dany rok z działalności p</w:t>
      </w:r>
      <w:r w:rsidRPr="00A329C7">
        <w:rPr>
          <w:rFonts w:eastAsia="TimesNewRoman,Bold" w:cs="Times New Roman"/>
          <w:bCs/>
          <w:lang w:eastAsia="pl-PL"/>
        </w:rPr>
        <w:t>odlegającej opodatkowaniu na podstawie przepisów o zryczałtowanym podatku dochodowym od niektórych przychodów osiąganych przez osoby fizyczne,</w:t>
      </w:r>
      <w:r w:rsidR="009F1012" w:rsidRPr="00A329C7">
        <w:rPr>
          <w:rFonts w:eastAsia="TimesNewRoman,Bold" w:cs="Times New Roman"/>
          <w:bCs/>
          <w:lang w:eastAsia="pl-PL"/>
        </w:rPr>
        <w:t xml:space="preserve"> </w:t>
      </w:r>
      <w:r w:rsidRPr="00A329C7">
        <w:rPr>
          <w:rFonts w:eastAsia="TimesNewRoman,Bold" w:cs="Times New Roman"/>
          <w:bCs/>
          <w:lang w:eastAsia="pl-PL"/>
        </w:rPr>
        <w:t xml:space="preserve"> poprzedzającym rok złożenia wniosku </w:t>
      </w:r>
      <w:r w:rsidRPr="00A329C7">
        <w:rPr>
          <w:rFonts w:eastAsia="TimesNewRoman,Bold" w:cs="Times New Roman"/>
          <w:b/>
          <w:bCs/>
          <w:lang w:eastAsia="pl-PL"/>
        </w:rPr>
        <w:t>uzyskał dochód roczny</w:t>
      </w:r>
      <w:r w:rsidRPr="005B7168">
        <w:rPr>
          <w:rFonts w:eastAsia="TimesNewRoman,Bold" w:cs="Times New Roman"/>
          <w:bCs/>
          <w:lang w:eastAsia="pl-PL"/>
        </w:rPr>
        <w:t xml:space="preserve"> ustalony:</w:t>
      </w:r>
    </w:p>
    <w:p w14:paraId="416C1450" w14:textId="77777777" w:rsidR="00807641" w:rsidRPr="00A329C7" w:rsidRDefault="00807641" w:rsidP="00807641">
      <w:pPr>
        <w:numPr>
          <w:ilvl w:val="0"/>
          <w:numId w:val="171"/>
        </w:numPr>
        <w:spacing w:after="120" w:line="240" w:lineRule="auto"/>
        <w:ind w:left="567" w:hanging="567"/>
        <w:contextualSpacing/>
        <w:jc w:val="both"/>
        <w:rPr>
          <w:rFonts w:cstheme="minorHAnsi"/>
        </w:rPr>
      </w:pPr>
      <w:r w:rsidRPr="00A329C7">
        <w:rPr>
          <w:rFonts w:cstheme="minorHAnsi"/>
          <w:b/>
          <w:bCs/>
        </w:rPr>
        <w:t xml:space="preserve">zgodnie z wartościami określonymi w załączniku do </w:t>
      </w:r>
      <w:r w:rsidR="007550D6" w:rsidRPr="00A329C7">
        <w:rPr>
          <w:rFonts w:cstheme="minorHAnsi"/>
          <w:b/>
          <w:bCs/>
        </w:rPr>
        <w:t xml:space="preserve">ww. </w:t>
      </w:r>
      <w:r w:rsidRPr="00A329C7">
        <w:rPr>
          <w:rFonts w:cstheme="minorHAnsi"/>
          <w:b/>
          <w:bCs/>
        </w:rPr>
        <w:t>obwieszczenia</w:t>
      </w:r>
      <w:r w:rsidRPr="00A329C7">
        <w:rPr>
          <w:rFonts w:cstheme="minorHAnsi"/>
        </w:rPr>
        <w:t xml:space="preserve">, </w:t>
      </w:r>
      <w:r w:rsidRPr="00A329C7">
        <w:rPr>
          <w:rFonts w:cstheme="minorHAnsi"/>
          <w:b/>
          <w:bCs/>
        </w:rPr>
        <w:t>obowiązującego na dzień złożenia wniosku</w:t>
      </w:r>
      <w:r w:rsidRPr="00A329C7">
        <w:rPr>
          <w:rFonts w:cstheme="minorHAnsi"/>
        </w:rPr>
        <w:t xml:space="preserve"> oraz </w:t>
      </w:r>
    </w:p>
    <w:p w14:paraId="6A542B02" w14:textId="1D1E46BB" w:rsidR="00807641" w:rsidRPr="00A329C7" w:rsidRDefault="00807641" w:rsidP="00807641">
      <w:pPr>
        <w:numPr>
          <w:ilvl w:val="0"/>
          <w:numId w:val="171"/>
        </w:numPr>
        <w:spacing w:after="120" w:line="240" w:lineRule="auto"/>
        <w:ind w:left="567" w:hanging="567"/>
        <w:contextualSpacing/>
        <w:jc w:val="both"/>
        <w:rPr>
          <w:rFonts w:cstheme="minorHAnsi"/>
        </w:rPr>
      </w:pPr>
      <w:r w:rsidRPr="00A329C7">
        <w:rPr>
          <w:rFonts w:cstheme="minorHAnsi"/>
          <w:b/>
        </w:rPr>
        <w:t>n</w:t>
      </w:r>
      <w:r w:rsidRPr="00A329C7">
        <w:rPr>
          <w:rFonts w:cstheme="minorHAnsi"/>
          <w:b/>
          <w:bCs/>
        </w:rPr>
        <w:t>a podstawie dokumentów potwierdzających wysokość uzyskanego dochodu</w:t>
      </w:r>
      <w:r w:rsidRPr="00A329C7">
        <w:rPr>
          <w:rFonts w:cstheme="minorHAnsi"/>
        </w:rPr>
        <w:t>, zawierających informacje o:</w:t>
      </w:r>
    </w:p>
    <w:p w14:paraId="3A02E5C9" w14:textId="77777777" w:rsidR="00807641" w:rsidRPr="00A329C7" w:rsidRDefault="00807641" w:rsidP="00807641">
      <w:pPr>
        <w:numPr>
          <w:ilvl w:val="0"/>
          <w:numId w:val="172"/>
        </w:numPr>
        <w:spacing w:after="120" w:line="240" w:lineRule="auto"/>
        <w:ind w:left="993" w:hanging="426"/>
        <w:contextualSpacing/>
        <w:jc w:val="both"/>
        <w:rPr>
          <w:rFonts w:cstheme="minorHAnsi"/>
        </w:rPr>
      </w:pPr>
      <w:r w:rsidRPr="00A329C7">
        <w:rPr>
          <w:rFonts w:cstheme="minorHAnsi"/>
        </w:rPr>
        <w:t xml:space="preserve">wysokości przychodu i stawce podatku lub </w:t>
      </w:r>
    </w:p>
    <w:p w14:paraId="1C3625BD" w14:textId="77777777" w:rsidR="00807641" w:rsidRPr="00A329C7" w:rsidRDefault="00807641" w:rsidP="00807641">
      <w:pPr>
        <w:numPr>
          <w:ilvl w:val="0"/>
          <w:numId w:val="172"/>
        </w:numPr>
        <w:spacing w:after="120" w:line="240" w:lineRule="auto"/>
        <w:ind w:left="993" w:hanging="426"/>
        <w:contextualSpacing/>
        <w:jc w:val="both"/>
        <w:rPr>
          <w:rFonts w:cstheme="minorHAnsi"/>
        </w:rPr>
      </w:pPr>
      <w:r w:rsidRPr="00A329C7">
        <w:rPr>
          <w:rFonts w:cstheme="minorHAnsi"/>
        </w:rPr>
        <w:t>wysokości opłaconego podatku dochodowego</w:t>
      </w:r>
    </w:p>
    <w:p w14:paraId="645295B4" w14:textId="77777777" w:rsidR="00807641" w:rsidRPr="00A329C7" w:rsidRDefault="00B76F09" w:rsidP="00807641">
      <w:pPr>
        <w:spacing w:after="120" w:line="240" w:lineRule="auto"/>
        <w:ind w:left="567"/>
        <w:jc w:val="both"/>
        <w:rPr>
          <w:rFonts w:cstheme="minorHAnsi"/>
        </w:rPr>
      </w:pPr>
      <w:r w:rsidRPr="00A329C7">
        <w:rPr>
          <w:rFonts w:cstheme="minorHAnsi"/>
          <w:bCs/>
        </w:rPr>
        <w:t>(</w:t>
      </w:r>
      <w:r w:rsidR="00807641" w:rsidRPr="00A329C7">
        <w:rPr>
          <w:rFonts w:cstheme="minorHAnsi"/>
          <w:bCs/>
        </w:rPr>
        <w:t>zeznanie podatkowe, zaświadczenie z urzędu skarbowego o wysokości przychodu, stawce podatku oraz wysokości i formie opłacanego podatku dochodowego</w:t>
      </w:r>
      <w:r w:rsidRPr="00A329C7">
        <w:rPr>
          <w:rFonts w:cstheme="minorHAnsi"/>
          <w:bCs/>
        </w:rPr>
        <w:t>,</w:t>
      </w:r>
      <w:r w:rsidR="00807641" w:rsidRPr="00A329C7">
        <w:rPr>
          <w:rFonts w:cstheme="minorHAnsi"/>
          <w:bCs/>
        </w:rPr>
        <w:t xml:space="preserve"> w roku wskazanym we wniosku)</w:t>
      </w:r>
      <w:r w:rsidR="00807641" w:rsidRPr="00A329C7">
        <w:rPr>
          <w:rFonts w:cstheme="minorHAnsi"/>
        </w:rPr>
        <w:t xml:space="preserve">. </w:t>
      </w:r>
    </w:p>
    <w:p w14:paraId="4F46169F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27194C" w:rsidRPr="0026229E">
        <w:rPr>
          <w:rFonts w:eastAsia="TimesNewRoman,Bold" w:cs="Times New Roman"/>
          <w:b/>
          <w:bCs/>
          <w:lang w:eastAsia="pl-PL"/>
        </w:rPr>
        <w:t>C.1.6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CB6BDF" w:rsidRPr="0026229E">
        <w:rPr>
          <w:rFonts w:eastAsia="Times New Roman" w:cs="Times New Roman"/>
          <w:bCs/>
          <w:color w:val="000000" w:themeColor="text1"/>
          <w:lang w:eastAsia="pl-PL"/>
        </w:rPr>
        <w:t>N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ależy wpisać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wartość dochodu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rocznego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Wnioskodawcy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="00CB6BDF" w:rsidRPr="0026229E">
        <w:rPr>
          <w:rFonts w:eastAsia="TimesNewRoman,Bold" w:cs="Times New Roman"/>
          <w:bCs/>
          <w:lang w:eastAsia="pl-PL"/>
        </w:rPr>
        <w:t>(pole obowiązk</w:t>
      </w:r>
      <w:r w:rsidR="0027194C" w:rsidRPr="0026229E">
        <w:rPr>
          <w:rFonts w:eastAsia="TimesNewRoman,Bold" w:cs="Times New Roman"/>
          <w:bCs/>
          <w:lang w:eastAsia="pl-PL"/>
        </w:rPr>
        <w:t>owe jeżeli zaznaczono Pole C.1.5</w:t>
      </w:r>
      <w:r w:rsidR="00CB6BDF" w:rsidRPr="0026229E">
        <w:rPr>
          <w:rFonts w:eastAsia="TimesNewRoman,Bold" w:cs="Times New Roman"/>
          <w:bCs/>
          <w:lang w:eastAsia="pl-PL"/>
        </w:rPr>
        <w:t>)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>.</w:t>
      </w:r>
    </w:p>
    <w:p w14:paraId="4EDEB1BF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/>
          <w:bCs/>
          <w:color w:val="2E2014"/>
        </w:rPr>
      </w:pPr>
    </w:p>
    <w:p w14:paraId="5055BA03" w14:textId="19C7200F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A329C7">
        <w:rPr>
          <w:rFonts w:eastAsia="Times New Roman" w:cs="Times New Roman"/>
          <w:b/>
          <w:bCs/>
          <w:color w:val="000000" w:themeColor="text1"/>
          <w:u w:val="single"/>
          <w:lang w:eastAsia="pl-PL"/>
        </w:rPr>
        <w:lastRenderedPageBreak/>
        <w:t xml:space="preserve">Przykład </w:t>
      </w:r>
      <w:r w:rsidR="00AF68F8">
        <w:rPr>
          <w:rFonts w:eastAsia="Times New Roman" w:cs="Times New Roman"/>
          <w:b/>
          <w:bCs/>
          <w:color w:val="000000" w:themeColor="text1"/>
          <w:u w:val="single"/>
          <w:lang w:eastAsia="pl-PL"/>
        </w:rPr>
        <w:t>karta podatkowa (</w:t>
      </w:r>
      <w:r w:rsidRPr="00A329C7">
        <w:rPr>
          <w:rFonts w:eastAsia="Times New Roman" w:cs="Times New Roman"/>
          <w:b/>
          <w:bCs/>
          <w:color w:val="000000" w:themeColor="text1"/>
          <w:u w:val="single"/>
          <w:lang w:eastAsia="pl-PL"/>
        </w:rPr>
        <w:t xml:space="preserve">PIT </w:t>
      </w:r>
      <w:r w:rsidR="00AF68F8">
        <w:rPr>
          <w:rFonts w:eastAsia="Times New Roman" w:cs="Times New Roman"/>
          <w:b/>
          <w:bCs/>
          <w:color w:val="000000" w:themeColor="text1"/>
          <w:u w:val="single"/>
          <w:lang w:eastAsia="pl-PL"/>
        </w:rPr>
        <w:t>–</w:t>
      </w:r>
      <w:r w:rsidRPr="00A329C7">
        <w:rPr>
          <w:rFonts w:eastAsia="Times New Roman" w:cs="Times New Roman"/>
          <w:b/>
          <w:bCs/>
          <w:color w:val="000000" w:themeColor="text1"/>
          <w:u w:val="single"/>
          <w:lang w:eastAsia="pl-PL"/>
        </w:rPr>
        <w:t xml:space="preserve"> 16</w:t>
      </w:r>
      <w:r w:rsidR="00AF68F8">
        <w:rPr>
          <w:rFonts w:eastAsia="Times New Roman" w:cs="Times New Roman"/>
          <w:b/>
          <w:bCs/>
          <w:color w:val="000000" w:themeColor="text1"/>
          <w:u w:val="single"/>
          <w:lang w:eastAsia="pl-PL"/>
        </w:rPr>
        <w:t>)</w:t>
      </w:r>
      <w:r w:rsidRPr="00A329C7">
        <w:rPr>
          <w:rFonts w:eastAsia="Times New Roman" w:cs="Times New Roman"/>
          <w:bCs/>
          <w:color w:val="000000" w:themeColor="text1"/>
          <w:u w:val="single"/>
          <w:lang w:eastAsia="pl-PL"/>
        </w:rPr>
        <w:t>:</w:t>
      </w:r>
      <w:r w:rsidRPr="00A329C7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Pr="00A329C7">
        <w:rPr>
          <w:rFonts w:eastAsia="Times New Roman" w:cs="Times New Roman"/>
          <w:b/>
          <w:bCs/>
          <w:color w:val="000000" w:themeColor="text1"/>
          <w:lang w:eastAsia="pl-PL"/>
        </w:rPr>
        <w:t>Wnioskodawca</w:t>
      </w:r>
      <w:r w:rsidRPr="00A329C7">
        <w:rPr>
          <w:rFonts w:eastAsia="Times New Roman" w:cs="Times New Roman"/>
          <w:bCs/>
          <w:color w:val="000000" w:themeColor="text1"/>
          <w:lang w:eastAsia="pl-PL"/>
        </w:rPr>
        <w:t xml:space="preserve"> podlega opodatkowaniu w formie karty podatkowej .</w:t>
      </w:r>
    </w:p>
    <w:p w14:paraId="03CDE5D4" w14:textId="2786DA96" w:rsidR="00807641" w:rsidRPr="00A329C7" w:rsidRDefault="00807641" w:rsidP="008076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22222"/>
        </w:rPr>
      </w:pPr>
      <w:r w:rsidRPr="00A329C7">
        <w:rPr>
          <w:rFonts w:cstheme="minorHAnsi"/>
          <w:bCs/>
          <w:color w:val="2E2014"/>
        </w:rPr>
        <w:t xml:space="preserve">Wartość dochodu rocznego dla wniosków, do których ze względu na dzień złożenia wniosku zastosowanie ma </w:t>
      </w:r>
      <w:r w:rsidRPr="00A329C7">
        <w:rPr>
          <w:rFonts w:cstheme="minorHAnsi"/>
          <w:bCs/>
          <w:i/>
          <w:color w:val="2E2014"/>
        </w:rPr>
        <w:t xml:space="preserve">Obwieszczenie </w:t>
      </w:r>
      <w:r w:rsidRPr="00A329C7">
        <w:rPr>
          <w:rFonts w:cstheme="minorHAnsi"/>
          <w:i/>
          <w:color w:val="2E2014"/>
        </w:rPr>
        <w:t>Ministra Rodziny i Polityki Społecznej w sprawie wysokości dochodu za 20</w:t>
      </w:r>
      <w:r w:rsidR="00AF68F8">
        <w:rPr>
          <w:rFonts w:cstheme="minorHAnsi"/>
          <w:i/>
          <w:color w:val="2E2014"/>
        </w:rPr>
        <w:t>20</w:t>
      </w:r>
      <w:r w:rsidRPr="00A329C7">
        <w:rPr>
          <w:rFonts w:cstheme="minorHAnsi"/>
          <w:i/>
          <w:color w:val="2E2014"/>
        </w:rPr>
        <w:t xml:space="preserve"> rok</w:t>
      </w:r>
      <w:r w:rsidR="00533446" w:rsidRPr="00A329C7">
        <w:rPr>
          <w:rFonts w:cstheme="minorHAnsi"/>
          <w:i/>
          <w:color w:val="2E2014"/>
        </w:rPr>
        <w:t xml:space="preserve"> </w:t>
      </w:r>
      <w:r w:rsidR="00533446" w:rsidRPr="00A329C7">
        <w:rPr>
          <w:rFonts w:cs="TimesNewRomanPS-BoldMT"/>
          <w:bCs/>
          <w:i/>
          <w:color w:val="2E2014"/>
        </w:rPr>
        <w:t>z działalności podlegającej opodatkowaniu na podstawie przepisów o zryczałtowanym podatku dochodowym od niektórych przychodów osiąganych przez osoby fizyczne</w:t>
      </w:r>
      <w:r w:rsidRPr="00A329C7">
        <w:rPr>
          <w:rFonts w:cstheme="minorHAnsi"/>
          <w:color w:val="2E2014"/>
        </w:rPr>
        <w:t xml:space="preserve"> ustala się poprzez odniesienie wysokości</w:t>
      </w:r>
      <w:r w:rsidRPr="00A329C7">
        <w:rPr>
          <w:rFonts w:cstheme="minorHAnsi"/>
          <w:bCs/>
          <w:color w:val="2E2014"/>
        </w:rPr>
        <w:t xml:space="preserve"> opłaconego rocznego podatku za rok 20</w:t>
      </w:r>
      <w:r w:rsidR="00AF68F8">
        <w:rPr>
          <w:rFonts w:cstheme="minorHAnsi"/>
          <w:bCs/>
          <w:color w:val="2E2014"/>
        </w:rPr>
        <w:t>20</w:t>
      </w:r>
      <w:r w:rsidRPr="00A329C7">
        <w:rPr>
          <w:rFonts w:cstheme="minorHAnsi"/>
          <w:bCs/>
          <w:color w:val="2E2014"/>
        </w:rPr>
        <w:t xml:space="preserve"> rok do wysokości dochodu rocznego </w:t>
      </w:r>
      <w:r w:rsidRPr="00A329C7">
        <w:rPr>
          <w:rFonts w:cstheme="minorHAnsi"/>
          <w:color w:val="2E2014"/>
        </w:rPr>
        <w:t>wykazanego w</w:t>
      </w:r>
      <w:r w:rsidRPr="00A329C7">
        <w:rPr>
          <w:rFonts w:cstheme="minorHAnsi"/>
          <w:bCs/>
          <w:color w:val="2E2014"/>
        </w:rPr>
        <w:t xml:space="preserve"> tabeli nr 1</w:t>
      </w:r>
      <w:r w:rsidRPr="00A329C7">
        <w:rPr>
          <w:rFonts w:cstheme="minorHAnsi"/>
          <w:bCs/>
          <w:color w:val="222222"/>
        </w:rPr>
        <w:t xml:space="preserve"> zawartej </w:t>
      </w:r>
      <w:r w:rsidRPr="00A329C7">
        <w:rPr>
          <w:rFonts w:cstheme="minorHAnsi"/>
          <w:bCs/>
          <w:color w:val="2E2014"/>
        </w:rPr>
        <w:t>w załączniku do</w:t>
      </w:r>
      <w:r w:rsidR="00533446" w:rsidRPr="00A329C7">
        <w:rPr>
          <w:rFonts w:cstheme="minorHAnsi"/>
          <w:bCs/>
          <w:color w:val="2E2014"/>
        </w:rPr>
        <w:t xml:space="preserve"> ww.</w:t>
      </w:r>
      <w:r w:rsidRPr="00A329C7">
        <w:rPr>
          <w:rFonts w:cstheme="minorHAnsi"/>
          <w:bCs/>
          <w:color w:val="2E2014"/>
        </w:rPr>
        <w:t xml:space="preserve"> Obwieszczenia</w:t>
      </w:r>
      <w:r w:rsidRPr="00A329C7">
        <w:rPr>
          <w:rFonts w:cstheme="minorHAnsi"/>
          <w:color w:val="2E2014"/>
        </w:rPr>
        <w:t xml:space="preserve"> </w:t>
      </w:r>
      <w:r w:rsidRPr="00A329C7">
        <w:rPr>
          <w:rFonts w:cstheme="minorHAnsi"/>
          <w:color w:val="222222"/>
        </w:rPr>
        <w:t>z dnia 2</w:t>
      </w:r>
      <w:r w:rsidR="00AF68F8">
        <w:rPr>
          <w:rFonts w:cstheme="minorHAnsi"/>
          <w:color w:val="222222"/>
        </w:rPr>
        <w:t>6</w:t>
      </w:r>
      <w:r w:rsidRPr="00A329C7">
        <w:rPr>
          <w:rFonts w:cstheme="minorHAnsi"/>
          <w:color w:val="222222"/>
        </w:rPr>
        <w:t xml:space="preserve"> lipca 20</w:t>
      </w:r>
      <w:r w:rsidR="0098399E">
        <w:rPr>
          <w:rFonts w:cstheme="minorHAnsi"/>
          <w:color w:val="222222"/>
        </w:rPr>
        <w:t>2</w:t>
      </w:r>
      <w:r w:rsidR="00AF68F8">
        <w:rPr>
          <w:rFonts w:cstheme="minorHAnsi"/>
          <w:color w:val="222222"/>
        </w:rPr>
        <w:t>1</w:t>
      </w:r>
      <w:r w:rsidRPr="00A329C7">
        <w:rPr>
          <w:rFonts w:cstheme="minorHAnsi"/>
          <w:color w:val="222222"/>
        </w:rPr>
        <w:t xml:space="preserve"> roku (M.P. z 20</w:t>
      </w:r>
      <w:r w:rsidR="0098399E">
        <w:rPr>
          <w:rFonts w:cstheme="minorHAnsi"/>
          <w:color w:val="222222"/>
        </w:rPr>
        <w:t>2</w:t>
      </w:r>
      <w:r w:rsidR="00AF68F8">
        <w:rPr>
          <w:rFonts w:cstheme="minorHAnsi"/>
          <w:color w:val="222222"/>
        </w:rPr>
        <w:t>1</w:t>
      </w:r>
      <w:r w:rsidRPr="00A329C7">
        <w:rPr>
          <w:rFonts w:cstheme="minorHAnsi"/>
          <w:color w:val="222222"/>
        </w:rPr>
        <w:t xml:space="preserve"> r. poz. </w:t>
      </w:r>
      <w:r w:rsidR="00AF68F8">
        <w:rPr>
          <w:rFonts w:cstheme="minorHAnsi"/>
          <w:color w:val="222222"/>
        </w:rPr>
        <w:t>70</w:t>
      </w:r>
      <w:r w:rsidR="0098399E">
        <w:rPr>
          <w:rFonts w:cstheme="minorHAnsi"/>
          <w:color w:val="222222"/>
        </w:rPr>
        <w:t>6</w:t>
      </w:r>
      <w:r w:rsidRPr="00A329C7">
        <w:rPr>
          <w:rFonts w:cstheme="minorHAnsi"/>
          <w:color w:val="222222"/>
        </w:rPr>
        <w:t>).</w:t>
      </w:r>
    </w:p>
    <w:p w14:paraId="0CF6963D" w14:textId="77777777" w:rsidR="00807641" w:rsidRPr="00A329C7" w:rsidRDefault="00807641" w:rsidP="008076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Cs/>
          <w:color w:val="2E2014"/>
        </w:rPr>
      </w:pPr>
      <w:r w:rsidRPr="00A329C7">
        <w:rPr>
          <w:rFonts w:cs="TimesNewRomanPS-BoldMT"/>
          <w:bCs/>
          <w:color w:val="2E2014"/>
        </w:rPr>
        <w:t>Dochód roczny odpowiadający wysokości opłaconego podatku</w:t>
      </w:r>
      <w:r w:rsidR="004D0E3E" w:rsidRPr="00A329C7">
        <w:rPr>
          <w:rFonts w:cs="TimesNewRomanPS-BoldMT"/>
          <w:bCs/>
          <w:color w:val="2E2014"/>
        </w:rPr>
        <w:t xml:space="preserve">, ustalony na podstawie tabeli nr 1, </w:t>
      </w:r>
      <w:r w:rsidRPr="00A329C7">
        <w:rPr>
          <w:rFonts w:cs="TimesNewRomanPS-BoldMT"/>
          <w:bCs/>
          <w:color w:val="2E2014"/>
        </w:rPr>
        <w:t xml:space="preserve"> przyjmowany jest, jako </w:t>
      </w:r>
      <w:r w:rsidRPr="00A329C7">
        <w:rPr>
          <w:rFonts w:cs="TimesNewRomanPS-BoldMT"/>
          <w:color w:val="2E2014"/>
        </w:rPr>
        <w:t>wartość dochodu rocznego Wnioskodawcy i</w:t>
      </w:r>
      <w:r w:rsidRPr="00A329C7">
        <w:rPr>
          <w:rFonts w:cs="TimesNewRomanPS-BoldMT"/>
          <w:bCs/>
          <w:color w:val="2E2014"/>
        </w:rPr>
        <w:t xml:space="preserve"> wpisywany </w:t>
      </w:r>
      <w:r w:rsidRPr="00A329C7">
        <w:rPr>
          <w:rFonts w:cs="TimesNewRomanPS-BoldMT"/>
          <w:b/>
          <w:bCs/>
          <w:color w:val="2E2014"/>
        </w:rPr>
        <w:t xml:space="preserve">w polu nr </w:t>
      </w:r>
      <w:r w:rsidR="00B76F09" w:rsidRPr="00A329C7">
        <w:rPr>
          <w:rFonts w:cs="TimesNewRomanPS-BoldMT"/>
          <w:b/>
          <w:bCs/>
          <w:color w:val="2E2014"/>
        </w:rPr>
        <w:t>C.1.6</w:t>
      </w:r>
      <w:r w:rsidRPr="00A329C7">
        <w:rPr>
          <w:rFonts w:cs="TimesNewRomanPS-BoldMT"/>
          <w:bCs/>
          <w:color w:val="2E2014"/>
        </w:rPr>
        <w:t xml:space="preserve">. wniosku. </w:t>
      </w:r>
    </w:p>
    <w:p w14:paraId="6AEE59AE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color w:val="000000" w:themeColor="text1"/>
          <w:lang w:eastAsia="pl-PL"/>
        </w:rPr>
      </w:pPr>
    </w:p>
    <w:p w14:paraId="54F358E7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329C7">
        <w:rPr>
          <w:rFonts w:eastAsia="Times New Roman" w:cs="Times New Roman"/>
          <w:b/>
          <w:bCs/>
          <w:color w:val="000000" w:themeColor="text1"/>
          <w:u w:val="single"/>
          <w:lang w:eastAsia="pl-PL"/>
        </w:rPr>
        <w:t>Przykład (PIT-28)</w:t>
      </w:r>
      <w:r w:rsidRPr="00A329C7">
        <w:rPr>
          <w:rFonts w:eastAsia="Times New Roman" w:cs="Times New Roman"/>
          <w:bCs/>
          <w:color w:val="000000" w:themeColor="text1"/>
          <w:u w:val="single"/>
          <w:lang w:eastAsia="pl-PL"/>
        </w:rPr>
        <w:t>:</w:t>
      </w:r>
      <w:r w:rsidRPr="00A329C7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Pr="00A329C7">
        <w:rPr>
          <w:rFonts w:eastAsia="Times New Roman" w:cs="Times New Roman"/>
          <w:color w:val="000000" w:themeColor="text1"/>
          <w:lang w:eastAsia="pl-PL"/>
        </w:rPr>
        <w:t xml:space="preserve">Wnioskodawca podlega opodatkowaniu w formie ryczałtu od przychodów ewidencjonowanych PIT-28. </w:t>
      </w:r>
    </w:p>
    <w:p w14:paraId="16A676F4" w14:textId="362C12B6" w:rsidR="00807641" w:rsidRPr="00A329C7" w:rsidRDefault="00807641" w:rsidP="008076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E2014"/>
        </w:rPr>
      </w:pPr>
      <w:r w:rsidRPr="00A329C7">
        <w:rPr>
          <w:rFonts w:cstheme="minorHAnsi"/>
          <w:bCs/>
          <w:color w:val="2E2014"/>
        </w:rPr>
        <w:t xml:space="preserve">Wartość dochodu rocznego dla wniosków, do których ze względu na dzień złożenia wniosku ma zastosowanie </w:t>
      </w:r>
      <w:r w:rsidRPr="00A329C7">
        <w:rPr>
          <w:rFonts w:cstheme="minorHAnsi"/>
          <w:bCs/>
          <w:i/>
          <w:color w:val="2E2014"/>
        </w:rPr>
        <w:t xml:space="preserve">Obwieszczenie </w:t>
      </w:r>
      <w:r w:rsidRPr="00A329C7">
        <w:rPr>
          <w:rFonts w:cstheme="minorHAnsi"/>
          <w:i/>
          <w:color w:val="2E2014"/>
        </w:rPr>
        <w:t>Ministra Rodziny i Polityki Społecznej w sprawie wysokości dochodu za 20</w:t>
      </w:r>
      <w:r w:rsidR="00AF68F8">
        <w:rPr>
          <w:rFonts w:cstheme="minorHAnsi"/>
          <w:i/>
          <w:color w:val="2E2014"/>
        </w:rPr>
        <w:t>20</w:t>
      </w:r>
      <w:r w:rsidRPr="00A329C7">
        <w:rPr>
          <w:rFonts w:cstheme="minorHAnsi"/>
          <w:i/>
          <w:color w:val="2E2014"/>
        </w:rPr>
        <w:t xml:space="preserve"> rok </w:t>
      </w:r>
      <w:r w:rsidR="00533446" w:rsidRPr="00A329C7">
        <w:rPr>
          <w:rFonts w:cs="TimesNewRomanPS-BoldMT"/>
          <w:bCs/>
          <w:i/>
          <w:color w:val="2E2014"/>
        </w:rPr>
        <w:t>z działalności podlegającej opodatkowaniu na podstawie przepisów o zryczałtowanym podatku dochodowym od niektórych przychodów osiąganych przez osoby fizyczne</w:t>
      </w:r>
      <w:r w:rsidR="00533446" w:rsidRPr="00A329C7">
        <w:rPr>
          <w:rFonts w:cs="TimesNewRomanPS-BoldMT"/>
          <w:bCs/>
          <w:color w:val="2E2014"/>
        </w:rPr>
        <w:t xml:space="preserve"> </w:t>
      </w:r>
      <w:r w:rsidRPr="00A329C7">
        <w:rPr>
          <w:rFonts w:cstheme="minorHAnsi"/>
          <w:color w:val="2E2014"/>
        </w:rPr>
        <w:t xml:space="preserve">ustala się poprzez odniesienie </w:t>
      </w:r>
      <w:r w:rsidRPr="00A329C7">
        <w:rPr>
          <w:rFonts w:cs="TimesNewRomanPS-BoldMT"/>
          <w:bCs/>
          <w:color w:val="2E2014"/>
        </w:rPr>
        <w:t>kwoty przychodów z pozycji „Ogółem przychody” z </w:t>
      </w:r>
      <w:r w:rsidR="009E7CFD" w:rsidRPr="00A329C7">
        <w:rPr>
          <w:rFonts w:cs="TimesNewRomanPS-BoldMT"/>
          <w:bCs/>
          <w:color w:val="2E2014"/>
        </w:rPr>
        <w:t>zeznania podatkowego</w:t>
      </w:r>
      <w:r w:rsidRPr="00A329C7">
        <w:rPr>
          <w:rFonts w:cs="TimesNewRomanPS-BoldMT"/>
          <w:bCs/>
          <w:color w:val="2E2014"/>
        </w:rPr>
        <w:t xml:space="preserve"> PIT - 28 za 20</w:t>
      </w:r>
      <w:r w:rsidR="00AF68F8">
        <w:rPr>
          <w:rFonts w:cs="TimesNewRomanPS-BoldMT"/>
          <w:bCs/>
          <w:color w:val="2E2014"/>
        </w:rPr>
        <w:t>20</w:t>
      </w:r>
      <w:r w:rsidRPr="00A329C7">
        <w:rPr>
          <w:rFonts w:cs="TimesNewRomanPS-BoldMT"/>
          <w:bCs/>
          <w:color w:val="2E2014"/>
        </w:rPr>
        <w:t xml:space="preserve"> do wysokości dochodu rocznego wykazanego </w:t>
      </w:r>
      <w:r w:rsidRPr="00A329C7">
        <w:rPr>
          <w:rFonts w:cs="TimesNewRomanPS-BoldMT"/>
          <w:color w:val="2E2014"/>
        </w:rPr>
        <w:t xml:space="preserve">w </w:t>
      </w:r>
      <w:r w:rsidRPr="00A329C7">
        <w:rPr>
          <w:rFonts w:cs="TimesNewRomanPSMT"/>
          <w:color w:val="2E2014"/>
        </w:rPr>
        <w:t>t</w:t>
      </w:r>
      <w:r w:rsidRPr="00A329C7">
        <w:rPr>
          <w:rFonts w:cs="TimesNewRomanPS-BoldMT"/>
          <w:bCs/>
          <w:color w:val="2E2014"/>
        </w:rPr>
        <w:t xml:space="preserve">abelach od nr 2 do nr </w:t>
      </w:r>
      <w:r w:rsidR="00AF68F8">
        <w:rPr>
          <w:rFonts w:cs="TimesNewRomanPS-BoldMT"/>
          <w:bCs/>
          <w:color w:val="2E2014"/>
        </w:rPr>
        <w:t>5</w:t>
      </w:r>
      <w:r w:rsidRPr="00A329C7">
        <w:rPr>
          <w:rFonts w:cs="TimesNewRomanPS-BoldMT"/>
          <w:bCs/>
          <w:color w:val="2E2014"/>
        </w:rPr>
        <w:t xml:space="preserve"> (odpowiednio do stawki podatku PIT - 28)</w:t>
      </w:r>
      <w:r w:rsidRPr="00A329C7">
        <w:rPr>
          <w:rFonts w:cs="TimesNewRomanPSMT"/>
          <w:color w:val="2E2014"/>
        </w:rPr>
        <w:t xml:space="preserve"> zawartych w </w:t>
      </w:r>
      <w:r w:rsidRPr="00A329C7">
        <w:rPr>
          <w:rFonts w:cs="TimesNewRomanPS-BoldMT"/>
          <w:color w:val="2E2014"/>
        </w:rPr>
        <w:t>załączniku</w:t>
      </w:r>
      <w:r w:rsidRPr="00A329C7">
        <w:rPr>
          <w:rFonts w:cs="TimesNewRomanPS-BoldMT"/>
          <w:bCs/>
          <w:color w:val="2E2014"/>
        </w:rPr>
        <w:t xml:space="preserve"> do ww. Obwieszczenia</w:t>
      </w:r>
      <w:r w:rsidRPr="00A329C7">
        <w:rPr>
          <w:rFonts w:cs="TimesNewRomanPSMT"/>
          <w:color w:val="2E2014"/>
        </w:rPr>
        <w:t xml:space="preserve"> </w:t>
      </w:r>
      <w:r w:rsidRPr="00A329C7">
        <w:rPr>
          <w:rFonts w:cstheme="minorHAnsi"/>
          <w:color w:val="2E2014"/>
        </w:rPr>
        <w:t xml:space="preserve">z dnia </w:t>
      </w:r>
      <w:r w:rsidR="008F19DA" w:rsidRPr="00A329C7">
        <w:rPr>
          <w:rFonts w:cstheme="minorHAnsi"/>
          <w:color w:val="2E2014"/>
        </w:rPr>
        <w:t>2</w:t>
      </w:r>
      <w:r w:rsidR="008F19DA">
        <w:rPr>
          <w:rFonts w:cstheme="minorHAnsi"/>
          <w:color w:val="2E2014"/>
        </w:rPr>
        <w:t>6</w:t>
      </w:r>
      <w:r w:rsidR="008F19DA" w:rsidRPr="00A329C7">
        <w:rPr>
          <w:rFonts w:cstheme="minorHAnsi"/>
          <w:color w:val="2E2014"/>
        </w:rPr>
        <w:t xml:space="preserve"> </w:t>
      </w:r>
      <w:r w:rsidRPr="00A329C7">
        <w:rPr>
          <w:rFonts w:cstheme="minorHAnsi"/>
          <w:color w:val="2E2014"/>
        </w:rPr>
        <w:t xml:space="preserve">lipca </w:t>
      </w:r>
      <w:r w:rsidR="008F19DA" w:rsidRPr="00A329C7">
        <w:rPr>
          <w:rFonts w:cstheme="minorHAnsi"/>
          <w:color w:val="2E2014"/>
        </w:rPr>
        <w:t>20</w:t>
      </w:r>
      <w:r w:rsidR="008F19DA">
        <w:rPr>
          <w:rFonts w:cstheme="minorHAnsi"/>
          <w:color w:val="2E2014"/>
        </w:rPr>
        <w:t>21</w:t>
      </w:r>
      <w:r w:rsidR="008F19DA" w:rsidRPr="00A329C7">
        <w:rPr>
          <w:rFonts w:cstheme="minorHAnsi"/>
          <w:color w:val="2E2014"/>
        </w:rPr>
        <w:t xml:space="preserve"> </w:t>
      </w:r>
      <w:r w:rsidRPr="00A329C7">
        <w:rPr>
          <w:rFonts w:cstheme="minorHAnsi"/>
          <w:color w:val="2E2014"/>
        </w:rPr>
        <w:t>roku (M.P. z 20</w:t>
      </w:r>
      <w:r w:rsidR="0098399E">
        <w:rPr>
          <w:rFonts w:cstheme="minorHAnsi"/>
          <w:color w:val="2E2014"/>
        </w:rPr>
        <w:t>2</w:t>
      </w:r>
      <w:r w:rsidR="00AF68F8">
        <w:rPr>
          <w:rFonts w:cstheme="minorHAnsi"/>
          <w:color w:val="2E2014"/>
        </w:rPr>
        <w:t>1</w:t>
      </w:r>
      <w:r w:rsidRPr="00A329C7">
        <w:rPr>
          <w:rFonts w:cstheme="minorHAnsi"/>
          <w:color w:val="2E2014"/>
        </w:rPr>
        <w:t xml:space="preserve"> r. poz.</w:t>
      </w:r>
      <w:r w:rsidR="00AF68F8">
        <w:rPr>
          <w:rFonts w:cstheme="minorHAnsi"/>
          <w:color w:val="2E2014"/>
        </w:rPr>
        <w:t xml:space="preserve"> 70</w:t>
      </w:r>
      <w:r w:rsidR="0098399E">
        <w:rPr>
          <w:rFonts w:cstheme="minorHAnsi"/>
          <w:color w:val="2E2014"/>
        </w:rPr>
        <w:t>6</w:t>
      </w:r>
      <w:r w:rsidRPr="00A329C7">
        <w:rPr>
          <w:rFonts w:cstheme="minorHAnsi"/>
          <w:color w:val="2E2014"/>
        </w:rPr>
        <w:t>).</w:t>
      </w:r>
    </w:p>
    <w:p w14:paraId="0B2E2ABD" w14:textId="53D6AF33" w:rsidR="00807641" w:rsidRPr="00A329C7" w:rsidRDefault="00807641" w:rsidP="008076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Cs/>
          <w:color w:val="2E2014"/>
        </w:rPr>
      </w:pPr>
      <w:r w:rsidRPr="00A329C7">
        <w:rPr>
          <w:rFonts w:cs="TimesNewRomanPS-BoldMT"/>
          <w:color w:val="2E2014"/>
        </w:rPr>
        <w:t>Dochód roczny</w:t>
      </w:r>
      <w:r w:rsidRPr="00A329C7">
        <w:rPr>
          <w:rFonts w:cs="TimesNewRomanPS-BoldMT"/>
          <w:bCs/>
          <w:color w:val="2E2014"/>
        </w:rPr>
        <w:t xml:space="preserve"> odpowiadający wysokości przychodu ogółem z zeznania podatkowego PIT – 28</w:t>
      </w:r>
      <w:r w:rsidR="004D0E3E" w:rsidRPr="00A329C7">
        <w:rPr>
          <w:rFonts w:cs="TimesNewRomanPS-BoldMT"/>
          <w:bCs/>
          <w:color w:val="2E2014"/>
        </w:rPr>
        <w:t>,</w:t>
      </w:r>
      <w:r w:rsidRPr="00A329C7">
        <w:rPr>
          <w:rFonts w:cs="TimesNewRomanPS-BoldMT"/>
          <w:bCs/>
          <w:color w:val="2E2014"/>
        </w:rPr>
        <w:t xml:space="preserve"> </w:t>
      </w:r>
      <w:r w:rsidR="004D0E3E" w:rsidRPr="00A329C7">
        <w:rPr>
          <w:rFonts w:cs="TimesNewRomanPS-BoldMT"/>
          <w:bCs/>
          <w:color w:val="2E2014"/>
        </w:rPr>
        <w:t xml:space="preserve">ustalony na podstawie tabel od numeru 2 do numeru </w:t>
      </w:r>
      <w:r w:rsidR="00AF68F8">
        <w:rPr>
          <w:rFonts w:cs="TimesNewRomanPS-BoldMT"/>
          <w:bCs/>
          <w:color w:val="2E2014"/>
        </w:rPr>
        <w:t>5</w:t>
      </w:r>
      <w:r w:rsidR="004D0E3E" w:rsidRPr="00A329C7">
        <w:rPr>
          <w:rFonts w:cs="TimesNewRomanPS-BoldMT"/>
          <w:bCs/>
          <w:color w:val="2E2014"/>
        </w:rPr>
        <w:t xml:space="preserve"> (w zależności od opłacanej stawki podatku), </w:t>
      </w:r>
      <w:r w:rsidRPr="00A329C7">
        <w:rPr>
          <w:rFonts w:cs="TimesNewRomanPS-BoldMT"/>
          <w:bCs/>
          <w:color w:val="2E2014"/>
        </w:rPr>
        <w:t xml:space="preserve">przyjmowany jest, jako wartość dochodu rocznego Wnioskodawcy i wpisywany </w:t>
      </w:r>
      <w:r w:rsidRPr="00A329C7">
        <w:rPr>
          <w:rFonts w:cs="TimesNewRomanPS-BoldMT"/>
          <w:b/>
          <w:bCs/>
          <w:color w:val="2E2014"/>
        </w:rPr>
        <w:t xml:space="preserve">w polu nr </w:t>
      </w:r>
      <w:r w:rsidR="00B76F09" w:rsidRPr="00A329C7">
        <w:rPr>
          <w:rFonts w:cs="TimesNewRomanPS-BoldMT"/>
          <w:b/>
          <w:bCs/>
          <w:color w:val="2E2014"/>
        </w:rPr>
        <w:t>C.1.6</w:t>
      </w:r>
      <w:r w:rsidR="00AB7F6B" w:rsidRPr="00A329C7">
        <w:rPr>
          <w:rFonts w:cs="TimesNewRomanPS-BoldMT"/>
          <w:b/>
          <w:bCs/>
          <w:color w:val="2E2014"/>
        </w:rPr>
        <w:t>.</w:t>
      </w:r>
      <w:r w:rsidRPr="00A329C7">
        <w:rPr>
          <w:rFonts w:cs="TimesNewRomanPS-BoldMT"/>
          <w:bCs/>
          <w:color w:val="2E2014"/>
        </w:rPr>
        <w:t xml:space="preserve"> wniosku. </w:t>
      </w:r>
    </w:p>
    <w:p w14:paraId="052A3BB4" w14:textId="6E0C249F" w:rsidR="00807641" w:rsidRPr="00A329C7" w:rsidRDefault="00693A40" w:rsidP="00807641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Cs/>
          <w:color w:val="2E2014"/>
        </w:rPr>
      </w:pPr>
      <w:r>
        <w:rPr>
          <w:rFonts w:cs="TimesNewRomanPS-BoldMT"/>
          <w:bCs/>
          <w:color w:val="2E2014"/>
        </w:rPr>
        <w:t>W przypadku wykazania w jednym PIT -28 przychodów opodatkowanych różnymi stawkami podatku</w:t>
      </w:r>
      <w:r w:rsidR="00174EA6">
        <w:rPr>
          <w:rFonts w:cs="TimesNewRomanPS-BoldMT"/>
          <w:bCs/>
          <w:color w:val="2E2014"/>
        </w:rPr>
        <w:t>,</w:t>
      </w:r>
      <w:r>
        <w:rPr>
          <w:rFonts w:cs="TimesNewRomanPS-BoldMT"/>
          <w:bCs/>
          <w:color w:val="2E2014"/>
        </w:rPr>
        <w:t xml:space="preserve"> dochód roczny do wniosku </w:t>
      </w:r>
      <w:r w:rsidR="004066C8">
        <w:rPr>
          <w:rFonts w:cs="TimesNewRomanPS-BoldMT"/>
          <w:bCs/>
          <w:color w:val="2E2014"/>
        </w:rPr>
        <w:t>ustalany</w:t>
      </w:r>
      <w:r>
        <w:rPr>
          <w:rFonts w:cs="TimesNewRomanPS-BoldMT"/>
          <w:bCs/>
          <w:color w:val="2E2014"/>
        </w:rPr>
        <w:t xml:space="preserve"> jest poprzez zsumowanie poszczególnych dochodów rocznych</w:t>
      </w:r>
      <w:r w:rsidR="00174EA6">
        <w:rPr>
          <w:rFonts w:cs="TimesNewRomanPS-BoldMT"/>
          <w:bCs/>
          <w:color w:val="2E2014"/>
        </w:rPr>
        <w:t xml:space="preserve"> wyliczonych</w:t>
      </w:r>
      <w:r w:rsidR="00174EA6" w:rsidRPr="00174EA6">
        <w:rPr>
          <w:rFonts w:cs="TimesNewRomanPS-BoldMT"/>
          <w:bCs/>
          <w:color w:val="2E2014"/>
        </w:rPr>
        <w:t xml:space="preserve"> </w:t>
      </w:r>
      <w:r w:rsidR="00174EA6">
        <w:rPr>
          <w:rFonts w:cs="TimesNewRomanPS-BoldMT"/>
          <w:bCs/>
          <w:color w:val="2E2014"/>
        </w:rPr>
        <w:t>zgodnie z powyżej opisaną metodyką</w:t>
      </w:r>
      <w:r w:rsidR="004066C8">
        <w:rPr>
          <w:rFonts w:cs="TimesNewRomanPS-BoldMT"/>
          <w:bCs/>
          <w:color w:val="2E2014"/>
        </w:rPr>
        <w:t xml:space="preserve"> i wpisywany </w:t>
      </w:r>
      <w:r w:rsidR="004066C8" w:rsidRPr="005F28FA">
        <w:rPr>
          <w:rFonts w:cs="TimesNewRomanPS-BoldMT"/>
          <w:b/>
          <w:bCs/>
          <w:color w:val="2E2014"/>
        </w:rPr>
        <w:t>w polu nr C.1.6.</w:t>
      </w:r>
    </w:p>
    <w:p w14:paraId="40410DDB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Cs/>
          <w:color w:val="2E2014"/>
        </w:rPr>
      </w:pPr>
      <w:r w:rsidRPr="00A329C7">
        <w:rPr>
          <w:rFonts w:cs="TimesNewRomanPS-BoldMT"/>
          <w:bCs/>
          <w:color w:val="2E2014"/>
        </w:rPr>
        <w:t>Do wniosków o dofinansowanie</w:t>
      </w:r>
      <w:r w:rsidRPr="00A329C7">
        <w:rPr>
          <w:rFonts w:cs="TimesNewRomanPS-BoldMT"/>
          <w:b/>
          <w:bCs/>
          <w:color w:val="2E2014"/>
        </w:rPr>
        <w:t xml:space="preserve"> </w:t>
      </w:r>
      <w:r w:rsidRPr="00A329C7">
        <w:rPr>
          <w:rFonts w:cs="TimesNewRomanPS-BoldMT"/>
          <w:bCs/>
          <w:color w:val="2E2014"/>
        </w:rPr>
        <w:t>zastosowanie ma</w:t>
      </w:r>
      <w:r w:rsidR="00533446" w:rsidRPr="00A329C7">
        <w:rPr>
          <w:rFonts w:cs="TimesNewRomanPS-BoldMT"/>
          <w:bCs/>
          <w:color w:val="2E2014"/>
        </w:rPr>
        <w:t xml:space="preserve"> Obwieszczenie</w:t>
      </w:r>
      <w:r w:rsidRPr="00A329C7">
        <w:rPr>
          <w:rFonts w:cs="TimesNewRomanPS-BoldMT"/>
          <w:bCs/>
          <w:color w:val="2E2014"/>
        </w:rPr>
        <w:t xml:space="preserve"> obowiązujące na dzień składania wniosku</w:t>
      </w:r>
      <w:r w:rsidR="00533446" w:rsidRPr="00A329C7">
        <w:rPr>
          <w:rFonts w:cs="TimesNewRomanPS-BoldMT"/>
          <w:bCs/>
          <w:color w:val="2E2014"/>
        </w:rPr>
        <w:t>.</w:t>
      </w:r>
      <w:r w:rsidRPr="00A329C7">
        <w:rPr>
          <w:rFonts w:cs="TimesNewRomanPS-BoldMT"/>
          <w:bCs/>
          <w:color w:val="2E2014"/>
        </w:rPr>
        <w:t xml:space="preserve"> </w:t>
      </w:r>
    </w:p>
    <w:p w14:paraId="1ABD5D82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color w:val="000000" w:themeColor="text1"/>
          <w:lang w:eastAsia="pl-PL"/>
        </w:rPr>
      </w:pPr>
    </w:p>
    <w:p w14:paraId="6DB8FA9F" w14:textId="62E5D395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329C7">
        <w:rPr>
          <w:rFonts w:eastAsia="Times New Roman" w:cs="Times New Roman"/>
          <w:color w:val="000000" w:themeColor="text1"/>
          <w:lang w:eastAsia="pl-PL"/>
        </w:rPr>
        <w:t>Każdego roku w terminie do 1 sierpnia Minister Rodziny</w:t>
      </w:r>
      <w:r w:rsidR="00AF68F8">
        <w:rPr>
          <w:rFonts w:eastAsia="Times New Roman" w:cs="Times New Roman"/>
          <w:color w:val="000000" w:themeColor="text1"/>
          <w:lang w:eastAsia="pl-PL"/>
        </w:rPr>
        <w:t xml:space="preserve"> </w:t>
      </w:r>
      <w:r w:rsidRPr="00A329C7">
        <w:rPr>
          <w:rFonts w:eastAsia="Times New Roman" w:cs="Times New Roman"/>
          <w:color w:val="000000" w:themeColor="text1"/>
          <w:lang w:eastAsia="pl-PL"/>
        </w:rPr>
        <w:t>i Polityki Społecznej wydaje nowe obwieszczenie dotyczące wysokości dochodu za rok ubiegły.</w:t>
      </w:r>
    </w:p>
    <w:p w14:paraId="6C73A104" w14:textId="77777777" w:rsidR="00807641" w:rsidRPr="00A329C7" w:rsidRDefault="00807641" w:rsidP="008076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22222"/>
        </w:rPr>
      </w:pPr>
    </w:p>
    <w:p w14:paraId="2AF50F04" w14:textId="77777777" w:rsidR="00807641" w:rsidRPr="0026229E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  <w:r w:rsidRPr="0026229E">
        <w:rPr>
          <w:rFonts w:cstheme="minorHAnsi"/>
          <w:b/>
          <w:bCs/>
          <w:color w:val="222222"/>
        </w:rPr>
        <w:t xml:space="preserve">Pole </w:t>
      </w:r>
      <w:r w:rsidR="0027194C" w:rsidRPr="0026229E">
        <w:rPr>
          <w:rFonts w:cstheme="minorHAnsi"/>
          <w:b/>
          <w:bCs/>
          <w:color w:val="222222"/>
        </w:rPr>
        <w:t xml:space="preserve">C.1.7 </w:t>
      </w:r>
      <w:r w:rsidR="00330CEB" w:rsidRPr="0026229E">
        <w:rPr>
          <w:rFonts w:cstheme="minorHAnsi"/>
          <w:b/>
          <w:bCs/>
          <w:color w:val="222222"/>
        </w:rPr>
        <w:t xml:space="preserve"> </w:t>
      </w:r>
      <w:r w:rsidR="00D93558" w:rsidRPr="0026229E">
        <w:rPr>
          <w:rFonts w:cstheme="minorHAnsi"/>
          <w:bCs/>
          <w:color w:val="222222"/>
        </w:rPr>
        <w:t>Należy</w:t>
      </w:r>
      <w:r w:rsidRPr="0026229E">
        <w:rPr>
          <w:rFonts w:eastAsia="TimesNewRoman,Bold" w:cs="Times New Roman"/>
          <w:bCs/>
          <w:lang w:eastAsia="pl-PL"/>
        </w:rPr>
        <w:t xml:space="preserve"> wybrać z listy rozwijanej </w:t>
      </w:r>
      <w:r w:rsidRPr="0026229E">
        <w:rPr>
          <w:rFonts w:eastAsia="TimesNewRoman,Bold" w:cs="Times New Roman"/>
          <w:b/>
          <w:bCs/>
          <w:lang w:eastAsia="pl-PL"/>
        </w:rPr>
        <w:t>rodzaj zeznania podatkowego PIT</w:t>
      </w:r>
      <w:r w:rsidR="00D93558"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D93558" w:rsidRPr="0026229E">
        <w:rPr>
          <w:rFonts w:eastAsia="TimesNewRoman,Bold" w:cs="Times New Roman"/>
          <w:bCs/>
          <w:lang w:eastAsia="pl-PL"/>
        </w:rPr>
        <w:t xml:space="preserve">(pole obowiązkowe jeżeli zaznaczono Pole </w:t>
      </w:r>
      <w:r w:rsidR="0027194C" w:rsidRPr="0026229E">
        <w:rPr>
          <w:rFonts w:eastAsia="TimesNewRoman,Bold" w:cs="Times New Roman"/>
          <w:bCs/>
          <w:lang w:eastAsia="pl-PL"/>
        </w:rPr>
        <w:t>C.1.5</w:t>
      </w:r>
      <w:r w:rsidR="00D93558" w:rsidRPr="0026229E">
        <w:rPr>
          <w:rFonts w:eastAsia="TimesNewRoman,Bold" w:cs="Times New Roman"/>
          <w:bCs/>
          <w:lang w:eastAsia="pl-PL"/>
        </w:rPr>
        <w:t>)</w:t>
      </w:r>
      <w:r w:rsidRPr="0026229E">
        <w:rPr>
          <w:rFonts w:eastAsia="TimesNewRoman,Bold" w:cs="Times New Roman"/>
          <w:bCs/>
          <w:lang w:eastAsia="pl-PL"/>
        </w:rPr>
        <w:t>.</w:t>
      </w:r>
    </w:p>
    <w:p w14:paraId="164DC9F9" w14:textId="77777777" w:rsidR="00807641" w:rsidRPr="0026229E" w:rsidRDefault="00807641" w:rsidP="00807641">
      <w:pPr>
        <w:jc w:val="both"/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27194C" w:rsidRPr="0026229E">
        <w:rPr>
          <w:rFonts w:eastAsia="TimesNewRoman,Bold" w:cs="Times New Roman"/>
          <w:b/>
          <w:bCs/>
          <w:lang w:eastAsia="pl-PL"/>
        </w:rPr>
        <w:t>C.1.8</w:t>
      </w:r>
      <w:r w:rsidRPr="0026229E">
        <w:rPr>
          <w:rFonts w:eastAsia="TimesNewRoman,Bold" w:cs="Times New Roman"/>
          <w:b/>
          <w:bCs/>
          <w:lang w:eastAsia="pl-PL"/>
        </w:rPr>
        <w:t xml:space="preserve">. </w:t>
      </w:r>
      <w:r w:rsidR="00D93558" w:rsidRPr="0026229E">
        <w:rPr>
          <w:rFonts w:eastAsia="TimesNewRoman,Bold" w:cs="Times New Roman"/>
          <w:bCs/>
          <w:lang w:eastAsia="pl-PL"/>
        </w:rPr>
        <w:t>Należy</w:t>
      </w:r>
      <w:r w:rsidRPr="0026229E">
        <w:rPr>
          <w:rFonts w:eastAsia="TimesNewRoman,Bold" w:cs="Times New Roman"/>
          <w:bCs/>
          <w:lang w:eastAsia="pl-PL"/>
        </w:rPr>
        <w:t xml:space="preserve"> </w:t>
      </w:r>
      <w:r w:rsidR="00D93558" w:rsidRPr="0026229E">
        <w:rPr>
          <w:rFonts w:eastAsia="TimesNewRoman,Bold" w:cs="Times New Roman"/>
          <w:bCs/>
          <w:lang w:eastAsia="pl-PL"/>
        </w:rPr>
        <w:t>wpisać</w:t>
      </w:r>
      <w:r w:rsidRPr="0026229E">
        <w:rPr>
          <w:rFonts w:eastAsia="TimesNewRoman,Bold" w:cs="Times New Roman"/>
          <w:bCs/>
          <w:lang w:eastAsia="pl-PL"/>
        </w:rPr>
        <w:t xml:space="preserve"> </w:t>
      </w:r>
      <w:r w:rsidRPr="0026229E">
        <w:rPr>
          <w:rFonts w:eastAsia="TimesNewRoman,Bold" w:cs="Times New Roman"/>
          <w:b/>
          <w:bCs/>
          <w:lang w:eastAsia="pl-PL"/>
        </w:rPr>
        <w:t>rok</w:t>
      </w:r>
      <w:r w:rsidRPr="0026229E">
        <w:rPr>
          <w:rFonts w:eastAsia="TimesNewRoman,Bold" w:cs="Times New Roman"/>
          <w:bCs/>
          <w:lang w:eastAsia="pl-PL"/>
        </w:rPr>
        <w:t xml:space="preserve">, </w:t>
      </w:r>
      <w:r w:rsidRPr="0026229E">
        <w:rPr>
          <w:rFonts w:eastAsia="TimesNewRoman,Bold" w:cs="Times New Roman"/>
          <w:b/>
          <w:bCs/>
          <w:lang w:eastAsia="pl-PL"/>
        </w:rPr>
        <w:t>którego dotyczy zeznanie podatkowe PIT</w:t>
      </w:r>
      <w:r w:rsidR="004C0592" w:rsidRPr="0026229E">
        <w:rPr>
          <w:rFonts w:eastAsia="TimesNewRoman,Bold" w:cs="Times New Roman"/>
          <w:bCs/>
          <w:lang w:eastAsia="pl-PL"/>
        </w:rPr>
        <w:t>.</w:t>
      </w:r>
      <w:r w:rsidRPr="0026229E">
        <w:rPr>
          <w:rFonts w:eastAsia="TimesNewRoman,Bold" w:cs="Times New Roman"/>
          <w:bCs/>
          <w:lang w:eastAsia="pl-PL"/>
        </w:rPr>
        <w:t xml:space="preserve"> </w:t>
      </w:r>
      <w:r w:rsidR="00D93558" w:rsidRPr="0026229E">
        <w:rPr>
          <w:rFonts w:eastAsia="TimesNewRoman,Bold" w:cs="Times New Roman"/>
          <w:bCs/>
          <w:lang w:eastAsia="pl-PL"/>
        </w:rPr>
        <w:t>(pole obowią</w:t>
      </w:r>
      <w:r w:rsidR="0027194C" w:rsidRPr="0026229E">
        <w:rPr>
          <w:rFonts w:eastAsia="TimesNewRoman,Bold" w:cs="Times New Roman"/>
          <w:bCs/>
          <w:lang w:eastAsia="pl-PL"/>
        </w:rPr>
        <w:t>zkowe jeżeli zaznaczono Pole C.1.5</w:t>
      </w:r>
      <w:r w:rsidR="00D93558" w:rsidRPr="0026229E">
        <w:rPr>
          <w:rFonts w:eastAsia="TimesNewRoman,Bold" w:cs="Times New Roman"/>
          <w:bCs/>
          <w:lang w:eastAsia="pl-PL"/>
        </w:rPr>
        <w:t>)</w:t>
      </w:r>
      <w:r w:rsidRPr="0026229E">
        <w:t>.</w:t>
      </w:r>
    </w:p>
    <w:p w14:paraId="414A0DCE" w14:textId="77777777" w:rsidR="00807641" w:rsidRPr="0026229E" w:rsidRDefault="00807641" w:rsidP="00807641">
      <w:pPr>
        <w:spacing w:after="0"/>
        <w:jc w:val="both"/>
        <w:rPr>
          <w:rFonts w:cstheme="minorHAnsi"/>
          <w:color w:val="222222"/>
        </w:rPr>
      </w:pPr>
      <w:r w:rsidRPr="0026229E">
        <w:rPr>
          <w:rFonts w:cstheme="minorHAnsi"/>
          <w:b/>
          <w:bCs/>
          <w:color w:val="222222"/>
        </w:rPr>
        <w:t xml:space="preserve">Pole </w:t>
      </w:r>
      <w:r w:rsidR="0027194C" w:rsidRPr="0026229E">
        <w:rPr>
          <w:rFonts w:cstheme="minorHAnsi"/>
          <w:b/>
          <w:bCs/>
          <w:color w:val="222222"/>
        </w:rPr>
        <w:t>C.1.9</w:t>
      </w:r>
      <w:r w:rsidRPr="0026229E">
        <w:rPr>
          <w:rFonts w:cstheme="minorHAnsi"/>
          <w:b/>
          <w:bCs/>
          <w:color w:val="222222"/>
        </w:rPr>
        <w:t xml:space="preserve"> </w:t>
      </w:r>
      <w:r w:rsidR="00D93558" w:rsidRPr="0026229E">
        <w:rPr>
          <w:rFonts w:cstheme="minorHAnsi"/>
          <w:bCs/>
          <w:color w:val="222222"/>
        </w:rPr>
        <w:t>Należy</w:t>
      </w:r>
      <w:r w:rsidRPr="0026229E">
        <w:rPr>
          <w:rFonts w:cstheme="minorHAnsi"/>
          <w:bCs/>
          <w:color w:val="222222"/>
        </w:rPr>
        <w:t xml:space="preserve"> wpisać </w:t>
      </w:r>
      <w:r w:rsidRPr="0026229E">
        <w:rPr>
          <w:rFonts w:cstheme="minorHAnsi"/>
          <w:b/>
          <w:bCs/>
          <w:color w:val="222222"/>
        </w:rPr>
        <w:t xml:space="preserve">wysokość opłaconego podatku </w:t>
      </w:r>
      <w:r w:rsidRPr="0026229E">
        <w:rPr>
          <w:rFonts w:cstheme="minorHAnsi"/>
          <w:color w:val="222222"/>
        </w:rPr>
        <w:t xml:space="preserve">za rok wskazany w </w:t>
      </w:r>
      <w:r w:rsidRPr="0026229E">
        <w:rPr>
          <w:rFonts w:cstheme="minorHAnsi"/>
          <w:b/>
          <w:color w:val="222222"/>
        </w:rPr>
        <w:t xml:space="preserve">polu </w:t>
      </w:r>
      <w:r w:rsidR="0027194C" w:rsidRPr="0026229E">
        <w:rPr>
          <w:rFonts w:cstheme="minorHAnsi"/>
          <w:b/>
          <w:color w:val="222222"/>
        </w:rPr>
        <w:t>C.1.8</w:t>
      </w:r>
      <w:r w:rsidR="00AB7F6B" w:rsidRPr="0026229E">
        <w:rPr>
          <w:rFonts w:cstheme="minorHAnsi"/>
          <w:b/>
          <w:color w:val="222222"/>
        </w:rPr>
        <w:t>.</w:t>
      </w:r>
      <w:r w:rsidRPr="0026229E">
        <w:rPr>
          <w:rFonts w:cstheme="minorHAnsi"/>
          <w:color w:val="222222"/>
        </w:rPr>
        <w:t xml:space="preserve"> </w:t>
      </w:r>
      <w:r w:rsidR="00D93558" w:rsidRPr="0026229E">
        <w:rPr>
          <w:rFonts w:eastAsia="TimesNewRoman,Bold" w:cs="Times New Roman"/>
          <w:bCs/>
          <w:lang w:eastAsia="pl-PL"/>
        </w:rPr>
        <w:t xml:space="preserve">(pole obowiązkowe jeżeli zaznaczono Pole </w:t>
      </w:r>
      <w:r w:rsidR="0027194C" w:rsidRPr="0026229E">
        <w:rPr>
          <w:rFonts w:eastAsia="TimesNewRoman,Bold" w:cs="Times New Roman"/>
          <w:bCs/>
          <w:lang w:eastAsia="pl-PL"/>
        </w:rPr>
        <w:t>C.1.5</w:t>
      </w:r>
      <w:r w:rsidR="00D93558" w:rsidRPr="0026229E">
        <w:rPr>
          <w:rFonts w:eastAsia="TimesNewRoman,Bold" w:cs="Times New Roman"/>
          <w:bCs/>
          <w:lang w:eastAsia="pl-PL"/>
        </w:rPr>
        <w:t xml:space="preserve"> i wybrano „PIT-16”)</w:t>
      </w:r>
      <w:r w:rsidR="00E85E49">
        <w:rPr>
          <w:rFonts w:eastAsia="TimesNewRoman,Bold" w:cs="Times New Roman"/>
          <w:bCs/>
          <w:lang w:eastAsia="pl-PL"/>
        </w:rPr>
        <w:t>.</w:t>
      </w:r>
    </w:p>
    <w:p w14:paraId="51006217" w14:textId="77777777" w:rsidR="00807641" w:rsidRPr="0026229E" w:rsidRDefault="00807641" w:rsidP="00807641">
      <w:pPr>
        <w:spacing w:after="0"/>
        <w:jc w:val="both"/>
        <w:rPr>
          <w:rFonts w:cstheme="minorHAnsi"/>
          <w:color w:val="222222"/>
        </w:rPr>
      </w:pPr>
    </w:p>
    <w:p w14:paraId="16BFE66C" w14:textId="77777777" w:rsidR="00807641" w:rsidRPr="0026229E" w:rsidRDefault="00807641" w:rsidP="00807641">
      <w:pPr>
        <w:spacing w:after="0"/>
        <w:jc w:val="both"/>
        <w:rPr>
          <w:rFonts w:cstheme="minorHAnsi"/>
          <w:color w:val="222222"/>
        </w:rPr>
      </w:pPr>
      <w:r w:rsidRPr="0026229E">
        <w:rPr>
          <w:rFonts w:cstheme="minorHAnsi"/>
          <w:b/>
          <w:bCs/>
          <w:color w:val="222222"/>
        </w:rPr>
        <w:t xml:space="preserve">Pole </w:t>
      </w:r>
      <w:r w:rsidR="0027194C" w:rsidRPr="0026229E">
        <w:rPr>
          <w:rFonts w:cstheme="minorHAnsi"/>
          <w:b/>
          <w:bCs/>
          <w:color w:val="222222"/>
        </w:rPr>
        <w:t>C.1.10</w:t>
      </w:r>
      <w:r w:rsidRPr="0026229E">
        <w:rPr>
          <w:rFonts w:cstheme="minorHAnsi"/>
          <w:b/>
          <w:bCs/>
          <w:color w:val="222222"/>
        </w:rPr>
        <w:t xml:space="preserve"> </w:t>
      </w:r>
      <w:r w:rsidR="00C65520" w:rsidRPr="0026229E">
        <w:rPr>
          <w:rFonts w:cstheme="minorHAnsi"/>
          <w:b/>
          <w:bCs/>
          <w:color w:val="222222"/>
        </w:rPr>
        <w:t xml:space="preserve"> </w:t>
      </w:r>
      <w:r w:rsidR="00330CEB" w:rsidRPr="0026229E">
        <w:rPr>
          <w:rFonts w:cstheme="minorHAnsi"/>
          <w:b/>
          <w:bCs/>
          <w:color w:val="222222"/>
        </w:rPr>
        <w:t xml:space="preserve"> </w:t>
      </w:r>
      <w:r w:rsidR="00D93558" w:rsidRPr="0026229E">
        <w:rPr>
          <w:rFonts w:cstheme="minorHAnsi"/>
          <w:bCs/>
          <w:color w:val="222222"/>
        </w:rPr>
        <w:t>Należy</w:t>
      </w:r>
      <w:r w:rsidRPr="0026229E">
        <w:rPr>
          <w:rFonts w:cstheme="minorHAnsi"/>
          <w:bCs/>
          <w:color w:val="222222"/>
        </w:rPr>
        <w:t xml:space="preserve"> wpisać</w:t>
      </w:r>
      <w:r w:rsidRPr="0026229E">
        <w:rPr>
          <w:rFonts w:cstheme="minorHAnsi"/>
          <w:b/>
          <w:bCs/>
          <w:color w:val="222222"/>
        </w:rPr>
        <w:t xml:space="preserve"> wysokość przychodów ogółem </w:t>
      </w:r>
      <w:r w:rsidRPr="0026229E">
        <w:rPr>
          <w:rFonts w:cstheme="minorHAnsi"/>
          <w:color w:val="222222"/>
        </w:rPr>
        <w:t xml:space="preserve">za rok wskazany w </w:t>
      </w:r>
      <w:r w:rsidRPr="0026229E">
        <w:rPr>
          <w:rFonts w:cstheme="minorHAnsi"/>
          <w:b/>
          <w:color w:val="222222"/>
        </w:rPr>
        <w:t xml:space="preserve">polu </w:t>
      </w:r>
      <w:r w:rsidR="0027194C" w:rsidRPr="0026229E">
        <w:rPr>
          <w:rFonts w:cstheme="minorHAnsi"/>
          <w:b/>
          <w:color w:val="222222"/>
        </w:rPr>
        <w:t>C.1.8</w:t>
      </w:r>
      <w:r w:rsidRPr="0026229E">
        <w:rPr>
          <w:rFonts w:cstheme="minorHAnsi"/>
          <w:color w:val="222222"/>
        </w:rPr>
        <w:t xml:space="preserve"> </w:t>
      </w:r>
      <w:r w:rsidR="009F1012" w:rsidRPr="0026229E">
        <w:rPr>
          <w:rFonts w:cstheme="minorHAnsi"/>
          <w:color w:val="222222"/>
        </w:rPr>
        <w:t>.</w:t>
      </w:r>
      <w:r w:rsidRPr="0026229E">
        <w:rPr>
          <w:rFonts w:cstheme="minorHAnsi"/>
          <w:color w:val="222222"/>
        </w:rPr>
        <w:t>Należy wpisać wartość z pozycji PIT</w:t>
      </w:r>
      <w:r w:rsidRPr="0026229E">
        <w:rPr>
          <w:rFonts w:cstheme="minorHAnsi"/>
          <w:b/>
          <w:bCs/>
          <w:color w:val="222222"/>
        </w:rPr>
        <w:t xml:space="preserve"> „Przychody ogółem” </w:t>
      </w:r>
      <w:r w:rsidR="00D93558" w:rsidRPr="0026229E">
        <w:rPr>
          <w:rFonts w:eastAsia="TimesNewRoman,Bold" w:cs="Times New Roman"/>
          <w:bCs/>
          <w:lang w:eastAsia="pl-PL"/>
        </w:rPr>
        <w:t>(pole obowiązk</w:t>
      </w:r>
      <w:r w:rsidR="0027194C" w:rsidRPr="0026229E">
        <w:rPr>
          <w:rFonts w:eastAsia="TimesNewRoman,Bold" w:cs="Times New Roman"/>
          <w:bCs/>
          <w:lang w:eastAsia="pl-PL"/>
        </w:rPr>
        <w:t>owe jeżeli zaznaczono Pole C.1.5</w:t>
      </w:r>
      <w:r w:rsidR="00D93558" w:rsidRPr="0026229E">
        <w:rPr>
          <w:rFonts w:eastAsia="TimesNewRoman,Bold" w:cs="Times New Roman"/>
          <w:bCs/>
          <w:lang w:eastAsia="pl-PL"/>
        </w:rPr>
        <w:t xml:space="preserve"> i wybrano „PIT-28”)</w:t>
      </w:r>
      <w:r w:rsidR="00E85E49">
        <w:rPr>
          <w:rFonts w:eastAsia="TimesNewRoman,Bold" w:cs="Times New Roman"/>
          <w:bCs/>
          <w:lang w:eastAsia="pl-PL"/>
        </w:rPr>
        <w:t>.</w:t>
      </w:r>
    </w:p>
    <w:p w14:paraId="5AF77D72" w14:textId="77777777" w:rsidR="00807641" w:rsidRPr="0026229E" w:rsidRDefault="00807641" w:rsidP="00807641">
      <w:pPr>
        <w:spacing w:after="0"/>
        <w:jc w:val="both"/>
        <w:rPr>
          <w:rFonts w:cstheme="minorHAnsi"/>
          <w:b/>
          <w:bCs/>
          <w:color w:val="222222"/>
        </w:rPr>
      </w:pPr>
    </w:p>
    <w:p w14:paraId="639471CD" w14:textId="77777777" w:rsidR="00807641" w:rsidRPr="00A329C7" w:rsidRDefault="00807641" w:rsidP="00807641">
      <w:pPr>
        <w:spacing w:after="0"/>
        <w:jc w:val="both"/>
        <w:rPr>
          <w:rFonts w:cstheme="minorHAnsi"/>
          <w:b/>
          <w:bCs/>
          <w:color w:val="222222"/>
        </w:rPr>
      </w:pPr>
      <w:r w:rsidRPr="0026229E">
        <w:rPr>
          <w:rFonts w:cstheme="minorHAnsi"/>
          <w:b/>
          <w:bCs/>
          <w:color w:val="222222"/>
        </w:rPr>
        <w:t xml:space="preserve">Pole </w:t>
      </w:r>
      <w:r w:rsidR="001E556B" w:rsidRPr="0026229E">
        <w:rPr>
          <w:rFonts w:cstheme="minorHAnsi"/>
          <w:b/>
          <w:bCs/>
          <w:color w:val="222222"/>
        </w:rPr>
        <w:t>C.1.11</w:t>
      </w:r>
      <w:r w:rsidRPr="0026229E">
        <w:rPr>
          <w:rFonts w:cstheme="minorHAnsi"/>
          <w:b/>
          <w:bCs/>
          <w:color w:val="222222"/>
        </w:rPr>
        <w:t xml:space="preserve"> </w:t>
      </w:r>
      <w:r w:rsidR="003C7860" w:rsidRPr="0026229E">
        <w:rPr>
          <w:rFonts w:cstheme="minorHAnsi"/>
          <w:color w:val="222222"/>
        </w:rPr>
        <w:t>N</w:t>
      </w:r>
      <w:r w:rsidRPr="0026229E">
        <w:rPr>
          <w:rFonts w:cstheme="minorHAnsi"/>
          <w:color w:val="222222"/>
        </w:rPr>
        <w:t>ależy w</w:t>
      </w:r>
      <w:r w:rsidR="0002082B">
        <w:rPr>
          <w:rFonts w:cstheme="minorHAnsi"/>
          <w:color w:val="222222"/>
        </w:rPr>
        <w:t>ybrać</w:t>
      </w:r>
      <w:r w:rsidRPr="0026229E">
        <w:rPr>
          <w:rFonts w:cstheme="minorHAnsi"/>
          <w:color w:val="222222"/>
        </w:rPr>
        <w:t xml:space="preserve"> </w:t>
      </w:r>
      <w:r w:rsidRPr="0026229E">
        <w:rPr>
          <w:rFonts w:cstheme="minorHAnsi"/>
          <w:b/>
          <w:bCs/>
          <w:color w:val="222222"/>
        </w:rPr>
        <w:t xml:space="preserve">stawkę podatku </w:t>
      </w:r>
      <w:r w:rsidRPr="0026229E">
        <w:rPr>
          <w:rFonts w:cstheme="minorHAnsi"/>
          <w:color w:val="222222"/>
        </w:rPr>
        <w:t xml:space="preserve">dla wykazanych przychodów za rok wskazany w </w:t>
      </w:r>
      <w:r w:rsidRPr="0026229E">
        <w:rPr>
          <w:rFonts w:cstheme="minorHAnsi"/>
          <w:b/>
          <w:color w:val="222222"/>
        </w:rPr>
        <w:t xml:space="preserve">polu </w:t>
      </w:r>
      <w:r w:rsidR="0027194C" w:rsidRPr="0026229E">
        <w:rPr>
          <w:rFonts w:cstheme="minorHAnsi"/>
          <w:b/>
          <w:color w:val="222222"/>
        </w:rPr>
        <w:t>C.1.8</w:t>
      </w:r>
      <w:r w:rsidRPr="0026229E">
        <w:rPr>
          <w:rFonts w:cstheme="minorHAnsi"/>
          <w:b/>
          <w:color w:val="222222"/>
        </w:rPr>
        <w:t xml:space="preserve"> </w:t>
      </w:r>
      <w:r w:rsidRPr="0026229E">
        <w:rPr>
          <w:rFonts w:cstheme="minorHAnsi"/>
          <w:color w:val="222222"/>
        </w:rPr>
        <w:t>z zeznania podatkowego PIT- 28</w:t>
      </w:r>
      <w:r w:rsidR="00D93558" w:rsidRPr="0026229E">
        <w:rPr>
          <w:rFonts w:cstheme="minorHAnsi"/>
          <w:color w:val="222222"/>
        </w:rPr>
        <w:t xml:space="preserve"> </w:t>
      </w:r>
      <w:r w:rsidR="00D93558" w:rsidRPr="0026229E">
        <w:rPr>
          <w:rFonts w:eastAsia="TimesNewRoman,Bold" w:cs="Times New Roman"/>
          <w:bCs/>
          <w:lang w:eastAsia="pl-PL"/>
        </w:rPr>
        <w:t xml:space="preserve">(pole obowiązkowe jeżeli zaznaczono Pole </w:t>
      </w:r>
      <w:r w:rsidR="0027194C" w:rsidRPr="0026229E">
        <w:rPr>
          <w:rFonts w:eastAsia="TimesNewRoman,Bold" w:cs="Times New Roman"/>
          <w:bCs/>
          <w:lang w:eastAsia="pl-PL"/>
        </w:rPr>
        <w:t>C.1.5</w:t>
      </w:r>
      <w:r w:rsidR="00D93558" w:rsidRPr="0026229E">
        <w:rPr>
          <w:rFonts w:eastAsia="TimesNewRoman,Bold" w:cs="Times New Roman"/>
          <w:bCs/>
          <w:lang w:eastAsia="pl-PL"/>
        </w:rPr>
        <w:t xml:space="preserve"> i wybrano „PIT-28”)</w:t>
      </w:r>
      <w:r w:rsidRPr="0026229E">
        <w:rPr>
          <w:rFonts w:cstheme="minorHAnsi"/>
          <w:color w:val="222222"/>
        </w:rPr>
        <w:t>.</w:t>
      </w:r>
    </w:p>
    <w:p w14:paraId="50DEBB2F" w14:textId="77777777" w:rsidR="002E38FD" w:rsidRPr="001B15BB" w:rsidRDefault="007B31E5" w:rsidP="002E38FD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3227A3">
        <w:rPr>
          <w:rFonts w:ascii="Calibri" w:hAnsi="Calibri" w:cs="Calibri"/>
        </w:rPr>
        <w:lastRenderedPageBreak/>
        <w:t>W przypadku wykazania w jednym PIT- 28 więcej niż jednej stawki podatku, należy wskazać najwyższą stawkę podatku z PIT -28.</w:t>
      </w:r>
      <w:r w:rsidR="002E38FD" w:rsidRPr="001B15BB">
        <w:rPr>
          <w:rFonts w:eastAsia="TimesNewRoman,Bold" w:cs="Times New Roman"/>
          <w:bCs/>
          <w:lang w:eastAsia="pl-PL"/>
        </w:rPr>
        <w:t xml:space="preserve"> </w:t>
      </w:r>
    </w:p>
    <w:p w14:paraId="0BBFE1A1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 xml:space="preserve">Przy dodatkowym źródle dochodu, rozliczanym w oddzielnym PIT, </w:t>
      </w:r>
      <w:r w:rsidRPr="00A329C7">
        <w:rPr>
          <w:rFonts w:eastAsia="TimesNewRoman,Bold" w:cs="Times New Roman"/>
          <w:b/>
          <w:bCs/>
          <w:lang w:eastAsia="pl-PL"/>
        </w:rPr>
        <w:t>Wnioskodawca</w:t>
      </w:r>
      <w:r w:rsidRPr="00A329C7">
        <w:rPr>
          <w:rFonts w:eastAsia="TimesNewRoman,Bold" w:cs="Times New Roman"/>
          <w:bCs/>
          <w:lang w:eastAsia="pl-PL"/>
        </w:rPr>
        <w:t xml:space="preserve"> powinien </w:t>
      </w:r>
      <w:r w:rsidR="0002715F">
        <w:rPr>
          <w:rFonts w:eastAsia="TimesNewRoman,Bold" w:cs="Times New Roman"/>
          <w:bCs/>
          <w:lang w:eastAsia="pl-PL"/>
        </w:rPr>
        <w:t>poprzez zaznaczenie</w:t>
      </w:r>
      <w:r w:rsidR="001B0A12">
        <w:rPr>
          <w:rFonts w:eastAsia="TimesNewRoman,Bold" w:cs="Times New Roman"/>
          <w:bCs/>
          <w:lang w:eastAsia="pl-PL"/>
        </w:rPr>
        <w:t xml:space="preserve">  </w:t>
      </w:r>
      <w:r w:rsidRPr="00A329C7">
        <w:rPr>
          <w:rFonts w:eastAsia="TimesNewRoman,Bold" w:cs="Times New Roman"/>
          <w:bCs/>
          <w:lang w:eastAsia="pl-PL"/>
        </w:rPr>
        <w:t>„</w:t>
      </w:r>
      <w:r w:rsidR="009B01C5">
        <w:rPr>
          <w:rFonts w:eastAsia="TimesNewRoman,Bold" w:cs="Times New Roman"/>
          <w:bCs/>
          <w:lang w:eastAsia="pl-PL"/>
        </w:rPr>
        <w:t>dodaj</w:t>
      </w:r>
      <w:r w:rsidRPr="00A329C7">
        <w:rPr>
          <w:rFonts w:eastAsia="TimesNewRoman,Bold" w:cs="Times New Roman"/>
          <w:bCs/>
          <w:lang w:eastAsia="pl-PL"/>
        </w:rPr>
        <w:t>” dodać kolejne wiersze tabeli.</w:t>
      </w:r>
      <w:r w:rsidR="001435FE">
        <w:rPr>
          <w:rFonts w:eastAsia="TimesNewRoman,Bold" w:cs="Times New Roman"/>
          <w:bCs/>
          <w:lang w:eastAsia="pl-PL"/>
        </w:rPr>
        <w:t xml:space="preserve"> W celu usunięcia dodanych wierszy, należy odznaczyć „dodaj”.</w:t>
      </w:r>
    </w:p>
    <w:p w14:paraId="5B3F9203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30D16398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</w:pPr>
      <w:r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Dochód roczny ustalany z tytułu prowadzenia gospodarstwa rolnego na podstawie ha przeliczeniowych</w:t>
      </w:r>
    </w:p>
    <w:p w14:paraId="6BE68446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056D6B44" w14:textId="77777777" w:rsidR="00807641" w:rsidRPr="00A329C7" w:rsidRDefault="00807641" w:rsidP="651B9702">
      <w:pPr>
        <w:spacing w:after="120"/>
        <w:contextualSpacing/>
        <w:jc w:val="both"/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A36A67" w:rsidRPr="0026229E">
        <w:rPr>
          <w:rFonts w:eastAsia="TimesNewRoman,Bold" w:cs="Times New Roman"/>
          <w:b/>
          <w:bCs/>
          <w:lang w:eastAsia="pl-PL"/>
        </w:rPr>
        <w:t>C.1.12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6623E3" w:rsidRPr="0026229E">
        <w:rPr>
          <w:rFonts w:eastAsia="TimesNewRoman,Bold" w:cs="Times New Roman"/>
          <w:lang w:eastAsia="pl-PL"/>
        </w:rPr>
        <w:t>Należy zaznaczyć jeżeli</w:t>
      </w:r>
      <w:r w:rsidR="00D13179" w:rsidRPr="0026229E">
        <w:rPr>
          <w:rFonts w:eastAsia="TimesNewRoman,Bold" w:cs="Times New Roman"/>
          <w:lang w:eastAsia="pl-PL"/>
        </w:rPr>
        <w:t xml:space="preserve"> </w:t>
      </w:r>
      <w:r w:rsidRPr="0026229E">
        <w:rPr>
          <w:rFonts w:eastAsia="TimesNewRoman,Bold" w:cs="Times New Roman"/>
          <w:lang w:eastAsia="pl-PL"/>
        </w:rPr>
        <w:t>Wnioskodawca</w:t>
      </w:r>
      <w:r w:rsidR="00D13179" w:rsidRPr="0026229E">
        <w:rPr>
          <w:rFonts w:eastAsia="TimesNewRoman,Bold" w:cs="Times New Roman"/>
          <w:lang w:eastAsia="pl-PL"/>
        </w:rPr>
        <w:t xml:space="preserve"> posiada gospodarstwo/gospodarstwa rolne. </w:t>
      </w:r>
      <w:r w:rsidR="00950931" w:rsidRPr="0026229E">
        <w:rPr>
          <w:rFonts w:eastAsia="TimesNewRoman,Bold" w:cs="Times New Roman"/>
          <w:lang w:eastAsia="pl-PL"/>
        </w:rPr>
        <w:t xml:space="preserve"> </w:t>
      </w:r>
      <w:r w:rsidRPr="0026229E">
        <w:rPr>
          <w:rFonts w:eastAsia="TimesNewRoman,Bold" w:cs="Times New Roman"/>
          <w:lang w:eastAsia="pl-PL"/>
        </w:rPr>
        <w:t xml:space="preserve"> </w:t>
      </w:r>
      <w:r w:rsidR="00D13179" w:rsidRPr="0026229E">
        <w:rPr>
          <w:rFonts w:eastAsia="TimesNewRoman,Bold" w:cs="Times New Roman"/>
          <w:lang w:eastAsia="pl-PL"/>
        </w:rPr>
        <w:t xml:space="preserve"> D</w:t>
      </w:r>
      <w:r w:rsidRPr="0026229E">
        <w:rPr>
          <w:rFonts w:eastAsia="TimesNewRoman,Bold" w:cs="Times New Roman"/>
          <w:lang w:eastAsia="pl-PL"/>
        </w:rPr>
        <w:t xml:space="preserve">ochód roczny </w:t>
      </w:r>
      <w:r w:rsidRPr="0026229E">
        <w:t>z tytułu prowadzenia gospodarstwa rolnego</w:t>
      </w:r>
      <w:r w:rsidR="00D13179" w:rsidRPr="0026229E">
        <w:t xml:space="preserve"> wylicza się</w:t>
      </w:r>
      <w:r w:rsidRPr="0026229E">
        <w:t>, przyjmując, że z 1 ha przeliczeniowego uzyskuje się dochód roczny w wysokości dochodu ogłaszanego corocznie, w drodze obwieszczenia Prezesa Głównego Urzędu Statystycznego na podstawie ustawy o podatku rolnym, obowiązującego na dzień złożenia wniosku o dofinansowanie</w:t>
      </w:r>
      <w:r w:rsidR="00981768" w:rsidRPr="0026229E">
        <w:t>.</w:t>
      </w:r>
    </w:p>
    <w:p w14:paraId="51B8D0AA" w14:textId="77777777" w:rsidR="00950931" w:rsidRPr="00503444" w:rsidRDefault="00950931" w:rsidP="00807641">
      <w:pPr>
        <w:spacing w:after="120"/>
        <w:contextualSpacing/>
        <w:jc w:val="both"/>
        <w:rPr>
          <w:rFonts w:cstheme="minorHAnsi"/>
        </w:rPr>
      </w:pPr>
    </w:p>
    <w:p w14:paraId="3A29F61B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lang w:eastAsia="pl-PL"/>
        </w:rPr>
      </w:pPr>
      <w:r w:rsidRPr="00A329C7">
        <w:rPr>
          <w:rFonts w:eastAsia="Times New Roman" w:cs="Times New Roman"/>
          <w:lang w:eastAsia="pl-PL"/>
        </w:rPr>
        <w:t>Dochód</w:t>
      </w:r>
      <w:r w:rsidRPr="00A329C7">
        <w:t xml:space="preserve"> </w:t>
      </w:r>
      <w:r w:rsidRPr="00A329C7">
        <w:rPr>
          <w:rFonts w:eastAsia="Times New Roman" w:cs="Times New Roman"/>
          <w:lang w:eastAsia="pl-PL"/>
        </w:rPr>
        <w:t>z prowadzenia gospodarstwa rolnego, stanowi iloczyn liczby ha przeliczeniowych (własnych i dzierżawionych na wskazanych zasadach) oraz stawki przeciętnego dochodu z indywidualnego gospodarstwa rolnego w danym roku.</w:t>
      </w:r>
    </w:p>
    <w:p w14:paraId="76D3364F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lang w:eastAsia="pl-PL"/>
        </w:rPr>
      </w:pPr>
      <w:r w:rsidRPr="00A329C7">
        <w:rPr>
          <w:rFonts w:eastAsia="TimesNewRoman,Bold" w:cs="Times New Roman"/>
          <w:b/>
          <w:bCs/>
          <w:lang w:eastAsia="pl-PL"/>
        </w:rPr>
        <w:t>P</w:t>
      </w:r>
      <w:r w:rsidRPr="0026229E">
        <w:rPr>
          <w:rFonts w:eastAsia="TimesNewRoman,Bold" w:cs="Times New Roman"/>
          <w:b/>
          <w:bCs/>
          <w:lang w:eastAsia="pl-PL"/>
        </w:rPr>
        <w:t xml:space="preserve">ole </w:t>
      </w:r>
      <w:r w:rsidR="00D80B2B" w:rsidRPr="0026229E">
        <w:rPr>
          <w:rFonts w:eastAsia="TimesNewRoman,Bold" w:cs="Times New Roman"/>
          <w:b/>
          <w:bCs/>
          <w:lang w:eastAsia="pl-PL"/>
        </w:rPr>
        <w:t>C.1.13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950931" w:rsidRPr="0026229E">
        <w:rPr>
          <w:rFonts w:eastAsia="Times New Roman" w:cs="Times New Roman"/>
          <w:bCs/>
          <w:color w:val="000000" w:themeColor="text1"/>
          <w:lang w:eastAsia="pl-PL"/>
        </w:rPr>
        <w:t>P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ole wyliczane automatycznie jako iloczyn  wartości  z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pola </w:t>
      </w:r>
      <w:r w:rsidR="00D80B2B" w:rsidRPr="0026229E">
        <w:rPr>
          <w:rFonts w:eastAsia="Times New Roman" w:cs="Times New Roman"/>
          <w:b/>
          <w:bCs/>
          <w:color w:val="000000" w:themeColor="text1"/>
          <w:lang w:eastAsia="pl-PL"/>
        </w:rPr>
        <w:t>C.1.14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oraz</w:t>
      </w:r>
      <w:r w:rsidRPr="0026229E">
        <w:rPr>
          <w:rFonts w:eastAsia="Times New Roman" w:cs="Times New Roman"/>
          <w:lang w:eastAsia="pl-PL"/>
        </w:rPr>
        <w:t xml:space="preserve"> </w:t>
      </w:r>
      <w:r w:rsidRPr="0026229E">
        <w:rPr>
          <w:rFonts w:eastAsia="Times New Roman" w:cs="Times New Roman"/>
          <w:b/>
          <w:lang w:eastAsia="pl-PL"/>
        </w:rPr>
        <w:t xml:space="preserve">pola </w:t>
      </w:r>
      <w:r w:rsidR="00D80B2B" w:rsidRPr="0026229E">
        <w:rPr>
          <w:rFonts w:eastAsia="Times New Roman" w:cs="Times New Roman"/>
          <w:b/>
          <w:lang w:eastAsia="pl-PL"/>
        </w:rPr>
        <w:t>C.1.15.</w:t>
      </w:r>
    </w:p>
    <w:p w14:paraId="1FD76000" w14:textId="77777777" w:rsidR="00807641" w:rsidRPr="0026229E" w:rsidRDefault="00807641" w:rsidP="001259A3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Cs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D80B2B" w:rsidRPr="0026229E">
        <w:rPr>
          <w:rFonts w:eastAsia="TimesNewRoman,Bold" w:cs="Times New Roman"/>
          <w:b/>
          <w:bCs/>
          <w:lang w:eastAsia="pl-PL"/>
        </w:rPr>
        <w:t>C.1.14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(pole obowiązk</w:t>
      </w:r>
      <w:r w:rsidR="00D80B2B" w:rsidRPr="0026229E">
        <w:rPr>
          <w:rFonts w:eastAsia="TimesNewRoman,Bold" w:cs="Times New Roman"/>
          <w:bCs/>
          <w:lang w:eastAsia="pl-PL"/>
        </w:rPr>
        <w:t>owe jeżeli zaznaczono Pole C.1.12</w:t>
      </w:r>
      <w:r w:rsidR="00950931" w:rsidRPr="0026229E">
        <w:rPr>
          <w:rFonts w:eastAsia="TimesNewRoman,Bold" w:cs="Times New Roman"/>
          <w:bCs/>
          <w:lang w:eastAsia="pl-PL"/>
        </w:rPr>
        <w:t>)</w:t>
      </w:r>
      <w:r w:rsidR="00981768" w:rsidRPr="0026229E">
        <w:rPr>
          <w:rFonts w:eastAsia="TimesNewRoman,Bold" w:cs="Times New Roman"/>
          <w:bCs/>
          <w:lang w:eastAsia="pl-PL"/>
        </w:rPr>
        <w:t>.</w:t>
      </w:r>
      <w:r w:rsidR="00950931" w:rsidRPr="0026229E">
        <w:rPr>
          <w:rFonts w:eastAsia="TimesNewRoman,Bold" w:cs="Times New Roman"/>
          <w:bCs/>
          <w:lang w:eastAsia="pl-PL"/>
        </w:rPr>
        <w:t xml:space="preserve"> Należy</w:t>
      </w:r>
      <w:r w:rsidR="00D13179" w:rsidRPr="0026229E">
        <w:rPr>
          <w:rFonts w:eastAsia="TimesNewRoman,Bold" w:cs="Times New Roman"/>
          <w:bCs/>
          <w:lang w:eastAsia="pl-PL"/>
        </w:rPr>
        <w:t xml:space="preserve"> </w:t>
      </w:r>
      <w:r w:rsidRPr="0026229E">
        <w:rPr>
          <w:rFonts w:eastAsia="TimesNewRoman,Bold" w:cs="Times New Roman"/>
          <w:bCs/>
          <w:lang w:eastAsia="pl-PL"/>
        </w:rPr>
        <w:t xml:space="preserve">wpisać </w:t>
      </w:r>
      <w:r w:rsidRPr="0026229E">
        <w:rPr>
          <w:rFonts w:eastAsia="TimesNewRoman,Bold" w:cs="Times New Roman"/>
          <w:b/>
          <w:bCs/>
          <w:lang w:eastAsia="pl-PL"/>
        </w:rPr>
        <w:t>l</w:t>
      </w:r>
      <w:r w:rsidRPr="0026229E">
        <w:rPr>
          <w:rFonts w:eastAsia="Times New Roman" w:cs="Times New Roman"/>
          <w:b/>
          <w:bCs/>
          <w:lang w:eastAsia="pl-PL"/>
        </w:rPr>
        <w:t xml:space="preserve">iczbę ha przeliczeniowych </w:t>
      </w:r>
      <w:r w:rsidRPr="0026229E">
        <w:rPr>
          <w:rFonts w:eastAsia="Times New Roman" w:cs="Times New Roman"/>
          <w:lang w:eastAsia="pl-PL"/>
        </w:rPr>
        <w:t>(użytki rolne</w:t>
      </w:r>
      <w:r w:rsidRPr="0026229E">
        <w:rPr>
          <w:rFonts w:eastAsia="Times New Roman" w:cs="Times New Roman"/>
          <w:bCs/>
          <w:lang w:eastAsia="pl-PL"/>
        </w:rPr>
        <w:t>) własnych i dzierżawionych</w:t>
      </w:r>
      <w:r w:rsidR="00D13179" w:rsidRPr="0026229E">
        <w:rPr>
          <w:rFonts w:eastAsia="Times New Roman" w:cs="Times New Roman"/>
          <w:bCs/>
          <w:lang w:eastAsia="pl-PL"/>
        </w:rPr>
        <w:t xml:space="preserve"> </w:t>
      </w:r>
      <w:r w:rsidR="00D13179" w:rsidRPr="0026229E">
        <w:rPr>
          <w:rFonts w:eastAsia="Times New Roman" w:cs="Times New Roman"/>
          <w:b/>
          <w:bCs/>
          <w:lang w:eastAsia="pl-PL"/>
        </w:rPr>
        <w:t>z roku kalendarzowego poprzedzającego rok złożenia wniosku o dofinansowanie</w:t>
      </w:r>
      <w:r w:rsidR="00D13179" w:rsidRPr="0026229E">
        <w:rPr>
          <w:rFonts w:eastAsia="Times New Roman" w:cs="Times New Roman"/>
          <w:bCs/>
          <w:lang w:eastAsia="pl-PL"/>
        </w:rPr>
        <w:t xml:space="preserve">, </w:t>
      </w:r>
      <w:r w:rsidRPr="0026229E">
        <w:rPr>
          <w:rFonts w:eastAsia="Times New Roman" w:cs="Times New Roman"/>
          <w:bCs/>
          <w:lang w:eastAsia="pl-PL"/>
        </w:rPr>
        <w:t xml:space="preserve"> określoną na podstawie:</w:t>
      </w:r>
    </w:p>
    <w:p w14:paraId="248A97AC" w14:textId="77777777" w:rsidR="00807641" w:rsidRPr="0026229E" w:rsidRDefault="00807641" w:rsidP="00807641">
      <w:pPr>
        <w:numPr>
          <w:ilvl w:val="0"/>
          <w:numId w:val="147"/>
        </w:numPr>
        <w:autoSpaceDE w:val="0"/>
        <w:autoSpaceDN w:val="0"/>
        <w:adjustRightInd w:val="0"/>
        <w:spacing w:line="276" w:lineRule="auto"/>
        <w:ind w:left="313" w:hanging="284"/>
        <w:contextualSpacing/>
        <w:jc w:val="both"/>
        <w:rPr>
          <w:rFonts w:eastAsia="Times New Roman" w:cs="Times New Roman"/>
          <w:bCs/>
          <w:lang w:eastAsia="pl-PL"/>
        </w:rPr>
      </w:pPr>
      <w:r w:rsidRPr="0026229E">
        <w:rPr>
          <w:rFonts w:eastAsia="Times New Roman" w:cs="Times New Roman"/>
          <w:bCs/>
          <w:lang w:eastAsia="pl-PL"/>
        </w:rPr>
        <w:t>zaświadczenia właściwego organu gminy o wielkości powierzchni gospodarstwa rolnego lub</w:t>
      </w:r>
    </w:p>
    <w:p w14:paraId="73E979BF" w14:textId="77777777" w:rsidR="00807641" w:rsidRPr="0026229E" w:rsidRDefault="00807641" w:rsidP="00981768">
      <w:pPr>
        <w:numPr>
          <w:ilvl w:val="0"/>
          <w:numId w:val="147"/>
        </w:numPr>
        <w:autoSpaceDE w:val="0"/>
        <w:autoSpaceDN w:val="0"/>
        <w:adjustRightInd w:val="0"/>
        <w:spacing w:line="276" w:lineRule="auto"/>
        <w:ind w:left="313" w:hanging="284"/>
        <w:contextualSpacing/>
        <w:jc w:val="both"/>
        <w:rPr>
          <w:rFonts w:eastAsia="Times New Roman" w:cs="Times New Roman"/>
          <w:bCs/>
          <w:lang w:eastAsia="pl-PL"/>
        </w:rPr>
      </w:pPr>
      <w:r w:rsidRPr="0026229E">
        <w:rPr>
          <w:rFonts w:eastAsia="Times New Roman" w:cs="Times New Roman"/>
          <w:bCs/>
          <w:lang w:eastAsia="pl-PL"/>
        </w:rPr>
        <w:t>nakazu płatniczego wystawionego przez właściwy organ gminy</w:t>
      </w:r>
      <w:r w:rsidR="00981768" w:rsidRPr="0026229E">
        <w:rPr>
          <w:rFonts w:eastAsia="Times New Roman" w:cs="Times New Roman"/>
          <w:bCs/>
          <w:lang w:eastAsia="pl-PL"/>
        </w:rPr>
        <w:t>,</w:t>
      </w:r>
    </w:p>
    <w:p w14:paraId="5EF0938A" w14:textId="77777777" w:rsidR="00807641" w:rsidRPr="0026229E" w:rsidRDefault="00807641" w:rsidP="00981768">
      <w:pPr>
        <w:numPr>
          <w:ilvl w:val="0"/>
          <w:numId w:val="147"/>
        </w:numPr>
        <w:autoSpaceDE w:val="0"/>
        <w:autoSpaceDN w:val="0"/>
        <w:adjustRightInd w:val="0"/>
        <w:spacing w:line="276" w:lineRule="auto"/>
        <w:ind w:left="313" w:hanging="284"/>
        <w:contextualSpacing/>
        <w:jc w:val="both"/>
        <w:rPr>
          <w:rFonts w:eastAsia="Times New Roman" w:cs="Times New Roman"/>
          <w:bCs/>
          <w:lang w:eastAsia="pl-PL"/>
        </w:rPr>
      </w:pPr>
      <w:r w:rsidRPr="0026229E">
        <w:rPr>
          <w:rFonts w:eastAsia="Times New Roman" w:cs="Times New Roman"/>
          <w:bCs/>
          <w:lang w:eastAsia="pl-PL"/>
        </w:rPr>
        <w:t xml:space="preserve">umowy/ów dzierżawy (jeśli dotyczy). </w:t>
      </w:r>
    </w:p>
    <w:p w14:paraId="4E58F86A" w14:textId="77777777" w:rsidR="001B1CB8" w:rsidRPr="00A329C7" w:rsidRDefault="001B1CB8" w:rsidP="00807641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Cs/>
          <w:lang w:eastAsia="pl-PL"/>
        </w:rPr>
      </w:pPr>
    </w:p>
    <w:p w14:paraId="463EC7D5" w14:textId="77777777" w:rsidR="00807641" w:rsidRPr="005B7168" w:rsidRDefault="00807641" w:rsidP="00807641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Cs/>
          <w:lang w:eastAsia="pl-PL"/>
        </w:rPr>
      </w:pPr>
      <w:r w:rsidRPr="00503444">
        <w:rPr>
          <w:rFonts w:eastAsia="Times New Roman" w:cs="Times New Roman"/>
          <w:bCs/>
          <w:lang w:eastAsia="pl-PL"/>
        </w:rPr>
        <w:t>Ustalając dochód uzyskany z prowadzenia gospodarstwa rolnego, do powierzchni gospodarst</w:t>
      </w:r>
      <w:r w:rsidRPr="005B7168">
        <w:rPr>
          <w:rFonts w:eastAsia="Times New Roman" w:cs="Times New Roman"/>
          <w:bCs/>
          <w:lang w:eastAsia="pl-PL"/>
        </w:rPr>
        <w:t>wa stanowiącego podstawę wymiaru podatku rolnego wlicza się obszary rolne oddane w dzierżawę, z wyjątkiem:</w:t>
      </w:r>
    </w:p>
    <w:p w14:paraId="71852199" w14:textId="77777777" w:rsidR="00807641" w:rsidRPr="00A329C7" w:rsidRDefault="00807641" w:rsidP="00807641">
      <w:pPr>
        <w:numPr>
          <w:ilvl w:val="1"/>
          <w:numId w:val="84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 xml:space="preserve">oddanej w dzierżawę, na podstawie umowy dzierżawy zawartej stosownie do przepisów o ubezpieczeniu społecznym rolników, części lub całości znajdującego się w posiadaniu </w:t>
      </w:r>
      <w:r w:rsidR="00B43DD1">
        <w:rPr>
          <w:rFonts w:eastAsia="Times New Roman" w:cs="Times New Roman"/>
          <w:bCs/>
          <w:lang w:eastAsia="pl-PL"/>
        </w:rPr>
        <w:t>wnioskodawcy</w:t>
      </w:r>
      <w:r w:rsidRPr="00A329C7">
        <w:rPr>
          <w:rFonts w:eastAsia="Times New Roman" w:cs="Times New Roman"/>
          <w:bCs/>
          <w:lang w:eastAsia="pl-PL"/>
        </w:rPr>
        <w:t xml:space="preserve"> gospodarstwa rolnego;</w:t>
      </w:r>
    </w:p>
    <w:p w14:paraId="1B66E804" w14:textId="77777777" w:rsidR="00807641" w:rsidRPr="00A329C7" w:rsidRDefault="00807641" w:rsidP="00807641">
      <w:pPr>
        <w:numPr>
          <w:ilvl w:val="1"/>
          <w:numId w:val="84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>gospodarstwa rolnego wniesionego do użytkowania przez rolniczą spółdzielnię produkcyjną;</w:t>
      </w:r>
    </w:p>
    <w:p w14:paraId="55DF97A0" w14:textId="77777777" w:rsidR="00807641" w:rsidRPr="00A329C7" w:rsidRDefault="00807641" w:rsidP="00807641">
      <w:pPr>
        <w:numPr>
          <w:ilvl w:val="1"/>
          <w:numId w:val="84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>gospodarstwa rolnego oddanego w dzierżawę w związku z pobieraniem renty określonej w 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</w:t>
      </w:r>
      <w:r w:rsidR="00B10DD9">
        <w:rPr>
          <w:rFonts w:eastAsia="Times New Roman" w:cs="Times New Roman"/>
          <w:bCs/>
          <w:lang w:eastAsia="pl-PL"/>
        </w:rPr>
        <w:t>.</w:t>
      </w:r>
    </w:p>
    <w:p w14:paraId="7DC8BB79" w14:textId="77777777" w:rsidR="00566B5F" w:rsidRPr="005F28FA" w:rsidRDefault="00566B5F" w:rsidP="005F28FA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lang w:eastAsia="pl-PL"/>
        </w:rPr>
      </w:pPr>
    </w:p>
    <w:p w14:paraId="18CD15CF" w14:textId="77777777" w:rsidR="00566B5F" w:rsidRPr="005F28FA" w:rsidRDefault="00566B5F" w:rsidP="005F28FA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lang w:eastAsia="pl-PL"/>
        </w:rPr>
      </w:pPr>
      <w:r w:rsidRPr="005F28FA">
        <w:rPr>
          <w:rFonts w:eastAsia="Times New Roman" w:cs="Times New Roman"/>
          <w:lang w:eastAsia="pl-PL"/>
        </w:rPr>
        <w:t>W przypadku gdy gospodarstwo rolne objęte jest małżeńską ustawową wspólnością majątkową liczbę ha przeliczeniowych dzieli się na pół.</w:t>
      </w:r>
    </w:p>
    <w:p w14:paraId="0ECA5BA0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lang w:eastAsia="pl-PL"/>
        </w:rPr>
      </w:pPr>
    </w:p>
    <w:p w14:paraId="0429D029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bCs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lastRenderedPageBreak/>
        <w:t xml:space="preserve">Pole </w:t>
      </w:r>
      <w:r w:rsidR="00D80B2B" w:rsidRPr="0026229E">
        <w:rPr>
          <w:rFonts w:eastAsia="TimesNewRoman,Bold" w:cs="Times New Roman"/>
          <w:b/>
          <w:bCs/>
          <w:lang w:eastAsia="pl-PL"/>
        </w:rPr>
        <w:t>C.1.15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N</w:t>
      </w:r>
      <w:r w:rsidRPr="0026229E">
        <w:rPr>
          <w:rFonts w:eastAsia="TimesNewRoman,Bold" w:cs="Times New Roman"/>
          <w:lang w:eastAsia="pl-PL"/>
        </w:rPr>
        <w:t>ależy wpisać wysokość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Pr="0026229E">
        <w:rPr>
          <w:rFonts w:eastAsia="TimesNewRoman,Bold" w:cs="Times New Roman"/>
          <w:lang w:eastAsia="pl-PL"/>
        </w:rPr>
        <w:t>p</w:t>
      </w:r>
      <w:r w:rsidRPr="0026229E">
        <w:rPr>
          <w:rFonts w:eastAsia="Times New Roman" w:cs="Times New Roman"/>
          <w:lang w:eastAsia="pl-PL"/>
        </w:rPr>
        <w:t>r</w:t>
      </w:r>
      <w:r w:rsidRPr="0026229E">
        <w:rPr>
          <w:rFonts w:eastAsia="Times New Roman" w:cs="Times New Roman"/>
          <w:bCs/>
          <w:lang w:eastAsia="pl-PL"/>
        </w:rPr>
        <w:t>zeciętnego dochodu z 1 ha przeliczeniowego wg obowiązującego na dzień składania wniosku obwieszczenia Prezesa GUS</w:t>
      </w:r>
      <w:r w:rsidR="00950931" w:rsidRPr="0026229E">
        <w:rPr>
          <w:rFonts w:eastAsia="Times New Roman" w:cs="Times New Roman"/>
          <w:bCs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(pole obowiązk</w:t>
      </w:r>
      <w:r w:rsidR="00D80B2B" w:rsidRPr="0026229E">
        <w:rPr>
          <w:rFonts w:eastAsia="TimesNewRoman,Bold" w:cs="Times New Roman"/>
          <w:bCs/>
          <w:lang w:eastAsia="pl-PL"/>
        </w:rPr>
        <w:t xml:space="preserve">owe jeżeli zaznaczono </w:t>
      </w:r>
      <w:r w:rsidR="001B1CB8" w:rsidRPr="0026229E">
        <w:rPr>
          <w:rFonts w:eastAsia="TimesNewRoman,Bold" w:cs="Times New Roman"/>
          <w:b/>
          <w:bCs/>
          <w:lang w:eastAsia="pl-PL"/>
        </w:rPr>
        <w:t>p</w:t>
      </w:r>
      <w:r w:rsidR="00D80B2B" w:rsidRPr="0026229E">
        <w:rPr>
          <w:rFonts w:eastAsia="TimesNewRoman,Bold" w:cs="Times New Roman"/>
          <w:b/>
          <w:bCs/>
          <w:lang w:eastAsia="pl-PL"/>
        </w:rPr>
        <w:t>ole C.1.12</w:t>
      </w:r>
      <w:r w:rsidR="00950931" w:rsidRPr="0026229E">
        <w:rPr>
          <w:rFonts w:eastAsia="TimesNewRoman,Bold" w:cs="Times New Roman"/>
          <w:bCs/>
          <w:lang w:eastAsia="pl-PL"/>
        </w:rPr>
        <w:t>).</w:t>
      </w:r>
    </w:p>
    <w:p w14:paraId="53236FDD" w14:textId="77A9959A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NewRoman,Bold" w:cs="Times New Roman"/>
          <w:b/>
          <w:bCs/>
          <w:u w:val="single"/>
          <w:lang w:eastAsia="pl-PL"/>
        </w:rPr>
        <w:t>Przykład</w:t>
      </w:r>
      <w:r w:rsidRPr="00A329C7">
        <w:rPr>
          <w:rFonts w:eastAsiaTheme="majorEastAsia" w:cs="TimesNewRomanPS-BoldMT"/>
          <w:b/>
          <w:bCs/>
          <w:color w:val="2E2014"/>
        </w:rPr>
        <w:t>:</w:t>
      </w:r>
      <w:r w:rsidRPr="00A329C7">
        <w:rPr>
          <w:rFonts w:asciiTheme="majorHAnsi" w:eastAsiaTheme="majorEastAsia" w:hAnsiTheme="majorHAnsi" w:cs="TimesNewRomanPS-BoldMT"/>
          <w:b/>
          <w:bCs/>
          <w:color w:val="2E2014"/>
          <w:sz w:val="26"/>
          <w:szCs w:val="26"/>
        </w:rPr>
        <w:t xml:space="preserve"> </w:t>
      </w:r>
      <w:r w:rsidRPr="00A329C7">
        <w:rPr>
          <w:rFonts w:eastAsia="Times New Roman" w:cs="Times New Roman"/>
          <w:bCs/>
          <w:lang w:eastAsia="pl-PL"/>
        </w:rPr>
        <w:t>Obwieszczenie Prezesa Głównego Urzędu Statystycznego z dnia 2</w:t>
      </w:r>
      <w:r w:rsidR="007F0DF2">
        <w:rPr>
          <w:rFonts w:eastAsia="Times New Roman" w:cs="Times New Roman"/>
          <w:bCs/>
          <w:lang w:eastAsia="pl-PL"/>
        </w:rPr>
        <w:t>2</w:t>
      </w:r>
      <w:r w:rsidRPr="00A329C7">
        <w:rPr>
          <w:rFonts w:eastAsia="Times New Roman" w:cs="Times New Roman"/>
          <w:bCs/>
          <w:lang w:eastAsia="pl-PL"/>
        </w:rPr>
        <w:t xml:space="preserve"> września 20</w:t>
      </w:r>
      <w:r w:rsidR="0098399E">
        <w:rPr>
          <w:rFonts w:eastAsia="Times New Roman" w:cs="Times New Roman"/>
          <w:bCs/>
          <w:lang w:eastAsia="pl-PL"/>
        </w:rPr>
        <w:t>2</w:t>
      </w:r>
      <w:r w:rsidR="007F0DF2">
        <w:rPr>
          <w:rFonts w:eastAsia="Times New Roman" w:cs="Times New Roman"/>
          <w:bCs/>
          <w:lang w:eastAsia="pl-PL"/>
        </w:rPr>
        <w:t>1</w:t>
      </w:r>
      <w:r w:rsidRPr="00A329C7">
        <w:rPr>
          <w:rFonts w:eastAsia="Times New Roman" w:cs="Times New Roman"/>
          <w:bCs/>
          <w:lang w:eastAsia="pl-PL"/>
        </w:rPr>
        <w:t xml:space="preserve"> r. w</w:t>
      </w:r>
      <w:r w:rsidR="00417350">
        <w:rPr>
          <w:rFonts w:eastAsia="Times New Roman" w:cs="Times New Roman"/>
          <w:bCs/>
          <w:lang w:eastAsia="pl-PL"/>
        </w:rPr>
        <w:t> </w:t>
      </w:r>
      <w:r w:rsidRPr="00A329C7">
        <w:rPr>
          <w:rFonts w:eastAsia="Times New Roman" w:cs="Times New Roman"/>
          <w:bCs/>
          <w:lang w:eastAsia="pl-PL"/>
        </w:rPr>
        <w:t>sprawie wysokości przeciętnego dochodu z pracy w indywidualnych gospodarstwach rolnych z 1 ha przeliczeniowego w 20</w:t>
      </w:r>
      <w:r w:rsidR="007F0DF2">
        <w:rPr>
          <w:rFonts w:eastAsia="Times New Roman" w:cs="Times New Roman"/>
          <w:bCs/>
          <w:lang w:eastAsia="pl-PL"/>
        </w:rPr>
        <w:t>20</w:t>
      </w:r>
      <w:r w:rsidRPr="00A329C7">
        <w:rPr>
          <w:rFonts w:eastAsia="Times New Roman" w:cs="Times New Roman"/>
          <w:bCs/>
          <w:lang w:eastAsia="pl-PL"/>
        </w:rPr>
        <w:t xml:space="preserve"> r. określa jego wysokość na </w:t>
      </w:r>
      <w:r w:rsidR="0098399E">
        <w:rPr>
          <w:rFonts w:eastAsia="Times New Roman" w:cs="Times New Roman"/>
          <w:bCs/>
          <w:lang w:eastAsia="pl-PL"/>
        </w:rPr>
        <w:t xml:space="preserve">3 </w:t>
      </w:r>
      <w:r w:rsidR="007F0DF2">
        <w:rPr>
          <w:rFonts w:eastAsia="Times New Roman" w:cs="Times New Roman"/>
          <w:bCs/>
          <w:lang w:eastAsia="pl-PL"/>
        </w:rPr>
        <w:t>819</w:t>
      </w:r>
      <w:r w:rsidRPr="00A329C7">
        <w:rPr>
          <w:rFonts w:eastAsia="Times New Roman" w:cs="Times New Roman"/>
          <w:bCs/>
          <w:lang w:eastAsia="pl-PL"/>
        </w:rPr>
        <w:t xml:space="preserve"> zł. </w:t>
      </w:r>
    </w:p>
    <w:p w14:paraId="11874941" w14:textId="7703DEAE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>Wnioskodawca ma 10 ha przeliczeniowych, przeciętny dochód z ha podany przez GUS w 20</w:t>
      </w:r>
      <w:r w:rsidR="0098399E">
        <w:rPr>
          <w:rFonts w:eastAsia="Times New Roman" w:cs="Times New Roman"/>
          <w:bCs/>
          <w:lang w:eastAsia="pl-PL"/>
        </w:rPr>
        <w:t>2</w:t>
      </w:r>
      <w:r w:rsidR="007F0DF2">
        <w:rPr>
          <w:rFonts w:eastAsia="Times New Roman" w:cs="Times New Roman"/>
          <w:bCs/>
          <w:lang w:eastAsia="pl-PL"/>
        </w:rPr>
        <w:t>1</w:t>
      </w:r>
      <w:r w:rsidRPr="00A329C7">
        <w:rPr>
          <w:rFonts w:eastAsia="Times New Roman" w:cs="Times New Roman"/>
          <w:bCs/>
          <w:lang w:eastAsia="pl-PL"/>
        </w:rPr>
        <w:t xml:space="preserve"> roku za 20</w:t>
      </w:r>
      <w:r w:rsidR="007F0DF2">
        <w:rPr>
          <w:rFonts w:eastAsia="Times New Roman" w:cs="Times New Roman"/>
          <w:bCs/>
          <w:lang w:eastAsia="pl-PL"/>
        </w:rPr>
        <w:t>20</w:t>
      </w:r>
      <w:r w:rsidRPr="00A329C7">
        <w:rPr>
          <w:rFonts w:eastAsia="Times New Roman" w:cs="Times New Roman"/>
          <w:bCs/>
          <w:lang w:eastAsia="pl-PL"/>
        </w:rPr>
        <w:t xml:space="preserve"> rok wynosił </w:t>
      </w:r>
      <w:r w:rsidR="0098399E">
        <w:rPr>
          <w:rFonts w:eastAsia="Times New Roman" w:cs="Times New Roman"/>
          <w:bCs/>
          <w:lang w:eastAsia="pl-PL"/>
        </w:rPr>
        <w:t xml:space="preserve">3 </w:t>
      </w:r>
      <w:r w:rsidR="007F0DF2">
        <w:rPr>
          <w:rFonts w:eastAsia="Times New Roman" w:cs="Times New Roman"/>
          <w:bCs/>
          <w:lang w:eastAsia="pl-PL"/>
        </w:rPr>
        <w:t>819</w:t>
      </w:r>
      <w:r w:rsidRPr="00A329C7">
        <w:rPr>
          <w:rFonts w:eastAsia="Times New Roman" w:cs="Times New Roman"/>
          <w:bCs/>
          <w:lang w:eastAsia="pl-PL"/>
        </w:rPr>
        <w:t xml:space="preserve"> zł. Wartość dochodu rocznego </w:t>
      </w:r>
      <w:r w:rsidR="00C73E38" w:rsidRPr="00A329C7">
        <w:rPr>
          <w:rFonts w:eastAsia="Times New Roman" w:cs="Times New Roman"/>
          <w:bCs/>
          <w:lang w:eastAsia="pl-PL"/>
        </w:rPr>
        <w:t xml:space="preserve">wyliczana </w:t>
      </w:r>
      <w:r w:rsidRPr="00A329C7">
        <w:rPr>
          <w:rFonts w:eastAsia="Times New Roman" w:cs="Times New Roman"/>
          <w:b/>
          <w:bCs/>
          <w:lang w:eastAsia="pl-PL"/>
        </w:rPr>
        <w:t xml:space="preserve">w polu </w:t>
      </w:r>
      <w:r w:rsidR="00C73E38" w:rsidRPr="00A329C7">
        <w:rPr>
          <w:rFonts w:eastAsia="Times New Roman" w:cs="Times New Roman"/>
          <w:b/>
          <w:bCs/>
          <w:lang w:eastAsia="pl-PL"/>
        </w:rPr>
        <w:t>C.1.13</w:t>
      </w:r>
      <w:r w:rsidRPr="00A329C7">
        <w:rPr>
          <w:rFonts w:eastAsia="Times New Roman" w:cs="Times New Roman"/>
          <w:bCs/>
          <w:lang w:eastAsia="pl-PL"/>
        </w:rPr>
        <w:t xml:space="preserve"> wyniesie </w:t>
      </w:r>
      <w:r w:rsidR="0098399E">
        <w:rPr>
          <w:rFonts w:eastAsia="Times New Roman" w:cs="Times New Roman"/>
          <w:bCs/>
          <w:lang w:eastAsia="pl-PL"/>
        </w:rPr>
        <w:t>3</w:t>
      </w:r>
      <w:r w:rsidR="007F0DF2">
        <w:rPr>
          <w:rFonts w:eastAsia="Times New Roman" w:cs="Times New Roman"/>
          <w:bCs/>
          <w:lang w:eastAsia="pl-PL"/>
        </w:rPr>
        <w:t>8</w:t>
      </w:r>
      <w:r w:rsidR="0098399E">
        <w:rPr>
          <w:rFonts w:eastAsia="Times New Roman" w:cs="Times New Roman"/>
          <w:bCs/>
          <w:lang w:eastAsia="pl-PL"/>
        </w:rPr>
        <w:t xml:space="preserve"> </w:t>
      </w:r>
      <w:r w:rsidR="007F0DF2">
        <w:rPr>
          <w:rFonts w:eastAsia="Times New Roman" w:cs="Times New Roman"/>
          <w:bCs/>
          <w:lang w:eastAsia="pl-PL"/>
        </w:rPr>
        <w:t>190</w:t>
      </w:r>
      <w:r w:rsidRPr="00A329C7">
        <w:rPr>
          <w:rFonts w:eastAsia="Times New Roman" w:cs="Times New Roman"/>
          <w:bCs/>
          <w:lang w:eastAsia="pl-PL"/>
        </w:rPr>
        <w:t xml:space="preserve"> zł.</w:t>
      </w:r>
    </w:p>
    <w:p w14:paraId="0E11FF89" w14:textId="65BE7F86" w:rsidR="00807641" w:rsidRPr="00A329C7" w:rsidRDefault="00807641" w:rsidP="00807641">
      <w:pPr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 xml:space="preserve">(10 ha x </w:t>
      </w:r>
      <w:r w:rsidR="0098399E">
        <w:rPr>
          <w:rFonts w:eastAsia="Times New Roman" w:cs="Times New Roman"/>
          <w:bCs/>
          <w:lang w:eastAsia="pl-PL"/>
        </w:rPr>
        <w:t xml:space="preserve">3 </w:t>
      </w:r>
      <w:r w:rsidR="007F0DF2">
        <w:rPr>
          <w:rFonts w:eastAsia="Times New Roman" w:cs="Times New Roman"/>
          <w:bCs/>
          <w:lang w:eastAsia="pl-PL"/>
        </w:rPr>
        <w:t>819</w:t>
      </w:r>
      <w:r w:rsidRPr="00A329C7">
        <w:rPr>
          <w:rFonts w:eastAsia="Times New Roman" w:cs="Times New Roman"/>
          <w:bCs/>
          <w:lang w:eastAsia="pl-PL"/>
        </w:rPr>
        <w:t xml:space="preserve"> zł = </w:t>
      </w:r>
      <w:r w:rsidR="0098399E">
        <w:rPr>
          <w:rFonts w:eastAsia="Times New Roman" w:cs="Times New Roman"/>
          <w:bCs/>
          <w:lang w:eastAsia="pl-PL"/>
        </w:rPr>
        <w:t>3</w:t>
      </w:r>
      <w:r w:rsidR="007F0DF2">
        <w:rPr>
          <w:rFonts w:eastAsia="Times New Roman" w:cs="Times New Roman"/>
          <w:bCs/>
          <w:lang w:eastAsia="pl-PL"/>
        </w:rPr>
        <w:t>8</w:t>
      </w:r>
      <w:r w:rsidR="0098399E">
        <w:rPr>
          <w:rFonts w:eastAsia="Times New Roman" w:cs="Times New Roman"/>
          <w:bCs/>
          <w:lang w:eastAsia="pl-PL"/>
        </w:rPr>
        <w:t xml:space="preserve"> </w:t>
      </w:r>
      <w:r w:rsidR="007F0DF2">
        <w:rPr>
          <w:rFonts w:eastAsia="Times New Roman" w:cs="Times New Roman"/>
          <w:bCs/>
          <w:lang w:eastAsia="pl-PL"/>
        </w:rPr>
        <w:t>190</w:t>
      </w:r>
      <w:r w:rsidRPr="00A329C7">
        <w:rPr>
          <w:rFonts w:eastAsia="Times New Roman" w:cs="Times New Roman"/>
          <w:bCs/>
          <w:lang w:eastAsia="pl-PL"/>
        </w:rPr>
        <w:t xml:space="preserve"> zł). </w:t>
      </w:r>
    </w:p>
    <w:p w14:paraId="6384D1BB" w14:textId="77777777" w:rsidR="00807641" w:rsidRPr="00A329C7" w:rsidRDefault="00807641" w:rsidP="00807641">
      <w:pPr>
        <w:rPr>
          <w:rFonts w:eastAsia="Times New Roman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>Dokumentem potwierdzającym liczbę ha przeliczeniowych jest:</w:t>
      </w:r>
    </w:p>
    <w:p w14:paraId="796EDE27" w14:textId="77777777" w:rsidR="00807641" w:rsidRPr="00A329C7" w:rsidRDefault="00807641" w:rsidP="001259A3">
      <w:pPr>
        <w:numPr>
          <w:ilvl w:val="1"/>
          <w:numId w:val="181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>zaświadczenie właściwego organu gminy o wielkości powierzchni gospodarstwa rolnego, wyrażonej w hektarach przeliczeniowych lub</w:t>
      </w:r>
    </w:p>
    <w:p w14:paraId="2D4D7B99" w14:textId="77777777" w:rsidR="00807641" w:rsidRPr="00A329C7" w:rsidRDefault="00807641" w:rsidP="001259A3">
      <w:pPr>
        <w:numPr>
          <w:ilvl w:val="1"/>
          <w:numId w:val="181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>nakaz płatniczy w sprawie podatku rolnego i leśnego wystawiony przez właściwy organ gminy,;</w:t>
      </w:r>
    </w:p>
    <w:p w14:paraId="108B791F" w14:textId="77777777" w:rsidR="00807641" w:rsidRPr="00A329C7" w:rsidRDefault="00807641" w:rsidP="001259A3">
      <w:pPr>
        <w:numPr>
          <w:ilvl w:val="1"/>
          <w:numId w:val="181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>umowa dzierżawy − w przypadku oddania części lub całości znajdującego się w posiadaniu wnioskodawcy gospodarstwa rolnego w dzierżawę, na podstawie umowy zawartej stosownie do przepisów o ubezpieczeniu społecznym rolników, albo oddania gospodarstwa rolnego w dzierżawę w związku z pobieraniem renty określonej w przepisach o wspieraniu rozwoju obszarów wiejskich ze środków pochodzących z Sekcji Gwarancji Europejskiego Funduszu Orientacji i Gwarancji Rolnej,</w:t>
      </w:r>
    </w:p>
    <w:p w14:paraId="51B25A40" w14:textId="77777777" w:rsidR="00A329C7" w:rsidRPr="00A329C7" w:rsidRDefault="00807641" w:rsidP="001259A3">
      <w:pPr>
        <w:numPr>
          <w:ilvl w:val="1"/>
          <w:numId w:val="181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="Times New Roman"/>
          <w:bCs/>
          <w:lang w:eastAsia="pl-PL"/>
        </w:rPr>
      </w:pPr>
      <w:r w:rsidRPr="00A329C7">
        <w:rPr>
          <w:rFonts w:eastAsia="Times New Roman" w:cs="Times New Roman"/>
          <w:bCs/>
          <w:lang w:eastAsia="pl-PL"/>
        </w:rPr>
        <w:t>umowa o wniesieniu wkładów gruntowych – w przypadku wniesienia gospodarstwa rolnego do użytkowania przez rolniczą spółdzielnię produkcyjną.</w:t>
      </w:r>
    </w:p>
    <w:p w14:paraId="423D27BC" w14:textId="77777777" w:rsidR="002E0D0F" w:rsidRDefault="002E0D0F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</w:pPr>
    </w:p>
    <w:p w14:paraId="3F2A3302" w14:textId="4FAC7424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Cs/>
          <w:sz w:val="24"/>
          <w:szCs w:val="24"/>
          <w:u w:val="single"/>
          <w:lang w:eastAsia="pl-PL"/>
        </w:rPr>
      </w:pPr>
      <w:r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Dochód roczny Wnioskodawcy niepodlegając</w:t>
      </w:r>
      <w:r w:rsidR="007B0469"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 xml:space="preserve">y </w:t>
      </w:r>
      <w:r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opodatkowaniu na podstawie przepisów o</w:t>
      </w:r>
      <w:r w:rsidR="00417350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 </w:t>
      </w:r>
      <w:r w:rsidRPr="00A329C7">
        <w:rPr>
          <w:rFonts w:eastAsia="TimesNewRoman,Bold" w:cs="Times New Roman"/>
          <w:b/>
          <w:bCs/>
          <w:sz w:val="24"/>
          <w:szCs w:val="24"/>
          <w:u w:val="single"/>
          <w:lang w:eastAsia="pl-PL"/>
        </w:rPr>
        <w:t>podatku dochodowym od osób fizycznych</w:t>
      </w:r>
    </w:p>
    <w:p w14:paraId="50F3BA27" w14:textId="77777777" w:rsidR="00807641" w:rsidRPr="00A329C7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31394F9F" w14:textId="564CE1A7" w:rsidR="00807641" w:rsidRPr="00A329C7" w:rsidRDefault="00807641" w:rsidP="00807641">
      <w:pPr>
        <w:spacing w:after="120" w:line="240" w:lineRule="auto"/>
        <w:jc w:val="both"/>
        <w:rPr>
          <w:rFonts w:cstheme="minorHAnsi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C73E38" w:rsidRPr="0026229E">
        <w:rPr>
          <w:rFonts w:eastAsia="TimesNewRoman,Bold" w:cs="Times New Roman"/>
          <w:b/>
          <w:bCs/>
          <w:lang w:eastAsia="pl-PL"/>
        </w:rPr>
        <w:t>C.1.16</w:t>
      </w:r>
      <w:r w:rsidR="00950931"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Należy zaznaczyć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173808" w:rsidRPr="0026229E">
        <w:rPr>
          <w:rFonts w:eastAsia="TimesNewRoman,Bold" w:cs="Times New Roman"/>
          <w:b/>
          <w:bCs/>
          <w:lang w:eastAsia="pl-PL"/>
        </w:rPr>
        <w:t>jeżeli w roku kalendarzowym poprzedzającym rok złożenia wniosku o</w:t>
      </w:r>
      <w:r w:rsidR="00417350">
        <w:rPr>
          <w:rFonts w:eastAsia="TimesNewRoman,Bold" w:cs="Times New Roman"/>
          <w:b/>
          <w:bCs/>
          <w:lang w:eastAsia="pl-PL"/>
        </w:rPr>
        <w:t> </w:t>
      </w:r>
      <w:r w:rsidR="00173808" w:rsidRPr="0026229E">
        <w:rPr>
          <w:rFonts w:eastAsia="TimesNewRoman,Bold" w:cs="Times New Roman"/>
          <w:b/>
          <w:bCs/>
          <w:lang w:eastAsia="pl-PL"/>
        </w:rPr>
        <w:t xml:space="preserve">dofinansowanie  </w:t>
      </w:r>
      <w:r w:rsidR="00950931" w:rsidRPr="0026229E">
        <w:rPr>
          <w:rFonts w:eastAsia="TimesNewRoman,Bold" w:cs="Times New Roman"/>
          <w:bCs/>
          <w:lang w:eastAsia="pl-PL"/>
        </w:rPr>
        <w:t>Wnioskodawca</w:t>
      </w:r>
      <w:r w:rsidRPr="0026229E">
        <w:rPr>
          <w:rFonts w:eastAsia="TimesNewRoman,Bold" w:cs="Times New Roman"/>
          <w:bCs/>
          <w:lang w:eastAsia="pl-PL"/>
        </w:rPr>
        <w:t xml:space="preserve"> uzyskał </w:t>
      </w:r>
      <w:r w:rsidRPr="0026229E">
        <w:rPr>
          <w:rFonts w:eastAsia="TimesNewRoman,Bold" w:cs="Times New Roman"/>
          <w:b/>
          <w:bCs/>
          <w:lang w:eastAsia="pl-PL"/>
        </w:rPr>
        <w:t xml:space="preserve">dochód roczny </w:t>
      </w:r>
      <w:r w:rsidRPr="0026229E">
        <w:rPr>
          <w:rFonts w:eastAsia="TimesNewRoman,Bold" w:cs="Times New Roman"/>
          <w:b/>
          <w:lang w:eastAsia="pl-PL"/>
        </w:rPr>
        <w:t>niepodlegający opodatkowaniu</w:t>
      </w:r>
      <w:r w:rsidRPr="0026229E">
        <w:rPr>
          <w:rFonts w:eastAsia="TimesNewRoman,Bold" w:cs="Times New Roman"/>
          <w:lang w:eastAsia="pl-PL"/>
        </w:rPr>
        <w:t xml:space="preserve"> na podstawie przepisów o podatku dochodowym od osób fizycznych i mieszczący się pod względem rodzaju w katalogu zawartym w art.3 lit. c) ustawy o świadczeniach rodzinnych</w:t>
      </w:r>
      <w:r w:rsidR="00C867D2" w:rsidRPr="0026229E">
        <w:rPr>
          <w:rFonts w:eastAsia="TimesNewRoman,Bold" w:cs="Times New Roman"/>
          <w:lang w:eastAsia="pl-PL"/>
        </w:rPr>
        <w:t>.</w:t>
      </w:r>
      <w:r w:rsidR="00950931" w:rsidRPr="00A329C7">
        <w:rPr>
          <w:rFonts w:eastAsia="TimesNewRoman,Bold" w:cs="Times New Roman"/>
          <w:lang w:eastAsia="pl-PL"/>
        </w:rPr>
        <w:t xml:space="preserve"> </w:t>
      </w:r>
    </w:p>
    <w:p w14:paraId="7EB05E59" w14:textId="77777777" w:rsidR="00807641" w:rsidRPr="00A329C7" w:rsidRDefault="00807641" w:rsidP="00807641">
      <w:pPr>
        <w:tabs>
          <w:tab w:val="center" w:pos="284"/>
        </w:tabs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>Wnioskodawca osiągający dochody poza granicami Rzeczypospolitej Polskiej, dokonuje ich przeliczenia na podstawie średniego kursu walut obcych ogłaszanego przez Narodowy Bank Polski z ostatniego dnia poprzedniego roku, pod warunkiem, że za okres podatkowy przyjmuje się rok kalendarzowy. W  pozostałych sytuacjach, przyjmuje się kurs z ostatniego dnia okresu podatkowego.</w:t>
      </w:r>
      <w:r w:rsidRPr="00A329C7">
        <w:rPr>
          <w:rFonts w:ascii="Times New Roman" w:hAnsi="Times New Roman" w:cs="Times New Roman"/>
        </w:rPr>
        <w:t xml:space="preserve"> </w:t>
      </w:r>
      <w:r w:rsidRPr="00A329C7">
        <w:rPr>
          <w:rFonts w:eastAsia="TimesNewRoman,Bold" w:cs="Times New Roman"/>
          <w:bCs/>
          <w:lang w:eastAsia="pl-PL"/>
        </w:rPr>
        <w:t xml:space="preserve">Wnioskodawca wpisuje dochód na podstawie dokumentu poświadczającego dochód roczny, właściwego dla danego kraju. </w:t>
      </w:r>
    </w:p>
    <w:p w14:paraId="4F20897F" w14:textId="77777777" w:rsidR="00807641" w:rsidRDefault="00807641" w:rsidP="00807641">
      <w:pPr>
        <w:tabs>
          <w:tab w:val="center" w:pos="284"/>
        </w:tabs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 xml:space="preserve">Powyższe nie dotyczy wnioskodawców, którzy podlegają nieograniczonemu obowiązkowi podatkowemu w Polsce, mają miejsce zamieszkania na terytorium Polski i są zobowiązani do rozliczenia tych dochodów również w Polsce. </w:t>
      </w:r>
    </w:p>
    <w:p w14:paraId="2E47AF12" w14:textId="77777777" w:rsidR="007F5370" w:rsidRPr="00A329C7" w:rsidRDefault="007F5370" w:rsidP="007F5370">
      <w:pPr>
        <w:tabs>
          <w:tab w:val="center" w:pos="284"/>
        </w:tabs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>
        <w:rPr>
          <w:rFonts w:eastAsia="TimesNewRoman,Bold" w:cs="Times New Roman"/>
          <w:bCs/>
          <w:lang w:eastAsia="pl-PL"/>
        </w:rPr>
        <w:t xml:space="preserve">Dochody osiągnięte poza granicami jeżeli nie zostały uwzględnione w zeznaniu podatkowym w Polu </w:t>
      </w:r>
      <w:proofErr w:type="spellStart"/>
      <w:r>
        <w:rPr>
          <w:rFonts w:eastAsia="TimesNewRoman,Bold" w:cs="Times New Roman"/>
          <w:bCs/>
          <w:lang w:eastAsia="pl-PL"/>
        </w:rPr>
        <w:t>PiT</w:t>
      </w:r>
      <w:proofErr w:type="spellEnd"/>
      <w:r>
        <w:rPr>
          <w:rFonts w:eastAsia="TimesNewRoman,Bold" w:cs="Times New Roman"/>
          <w:bCs/>
          <w:lang w:eastAsia="pl-PL"/>
        </w:rPr>
        <w:t xml:space="preserve"> „Podstawa obliczenia podatku” należy wykazać wypełniając Pola C.1.16  - C.1.19.</w:t>
      </w:r>
    </w:p>
    <w:p w14:paraId="0F140887" w14:textId="77777777" w:rsidR="007F5370" w:rsidRPr="00A329C7" w:rsidRDefault="007F5370" w:rsidP="007F53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,Bold" w:cs="Times New Roman"/>
          <w:b/>
          <w:bCs/>
          <w:lang w:eastAsia="pl-PL"/>
        </w:rPr>
      </w:pPr>
    </w:p>
    <w:p w14:paraId="0E97E55C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,Bold" w:cs="Times New Roman"/>
          <w:b/>
          <w:bCs/>
          <w:lang w:eastAsia="pl-PL"/>
        </w:rPr>
      </w:pPr>
    </w:p>
    <w:p w14:paraId="7446A461" w14:textId="06105562" w:rsidR="007F5370" w:rsidRPr="00C10863" w:rsidRDefault="00807641" w:rsidP="007F5370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Cs/>
          <w:color w:val="2E2014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39349C" w:rsidRPr="0026229E">
        <w:rPr>
          <w:rFonts w:eastAsia="TimesNewRoman,Bold" w:cs="Times New Roman"/>
          <w:b/>
          <w:bCs/>
          <w:lang w:eastAsia="pl-PL"/>
        </w:rPr>
        <w:t>C.1.17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Należy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wpisać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wartość dochodu 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rocznego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Wnioskodawcy</w:t>
      </w:r>
      <w:r w:rsidRPr="0026229E">
        <w:rPr>
          <w:rFonts w:eastAsia="Times New Roman" w:cs="Times New Roman"/>
          <w:color w:val="000000" w:themeColor="text1"/>
          <w:lang w:eastAsia="pl-PL"/>
        </w:rPr>
        <w:t xml:space="preserve"> zgodnie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z rodzajem dochodu </w:t>
      </w:r>
      <w:r w:rsidRPr="0026229E">
        <w:rPr>
          <w:rFonts w:eastAsia="Times New Roman" w:cs="Times New Roman"/>
          <w:color w:val="000000" w:themeColor="text1"/>
          <w:lang w:eastAsia="pl-PL"/>
        </w:rPr>
        <w:t>wykazanym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w polu </w:t>
      </w:r>
      <w:r w:rsidR="0039349C" w:rsidRPr="0026229E">
        <w:rPr>
          <w:rFonts w:eastAsia="Times New Roman" w:cs="Times New Roman"/>
          <w:b/>
          <w:bCs/>
          <w:color w:val="000000" w:themeColor="text1"/>
          <w:lang w:eastAsia="pl-PL"/>
        </w:rPr>
        <w:t>C.1.18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</w:t>
      </w:r>
      <w:r w:rsidRPr="0026229E">
        <w:rPr>
          <w:rFonts w:eastAsia="Times New Roman" w:cs="Times New Roman"/>
          <w:color w:val="000000" w:themeColor="text1"/>
          <w:lang w:eastAsia="pl-PL"/>
        </w:rPr>
        <w:t>uzyskanym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za rok 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>kalendarzowy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, 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>wskazany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w polu </w:t>
      </w:r>
      <w:r w:rsidR="0039349C" w:rsidRPr="0026229E">
        <w:rPr>
          <w:rFonts w:eastAsia="Times New Roman" w:cs="Times New Roman"/>
          <w:b/>
          <w:bCs/>
          <w:color w:val="000000" w:themeColor="text1"/>
          <w:lang w:eastAsia="pl-PL"/>
        </w:rPr>
        <w:t>C.1.19</w:t>
      </w:r>
      <w:r w:rsidR="00950931"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 xml:space="preserve">(pole </w:t>
      </w:r>
      <w:r w:rsidR="00950931" w:rsidRPr="0026229E">
        <w:rPr>
          <w:rFonts w:eastAsia="TimesNewRoman,Bold" w:cs="Times New Roman"/>
          <w:bCs/>
          <w:lang w:eastAsia="pl-PL"/>
        </w:rPr>
        <w:lastRenderedPageBreak/>
        <w:t>obowiązk</w:t>
      </w:r>
      <w:r w:rsidR="0039349C" w:rsidRPr="0026229E">
        <w:rPr>
          <w:rFonts w:eastAsia="TimesNewRoman,Bold" w:cs="Times New Roman"/>
          <w:bCs/>
          <w:lang w:eastAsia="pl-PL"/>
        </w:rPr>
        <w:t xml:space="preserve">owe jeżeli zaznaczono </w:t>
      </w:r>
      <w:r w:rsidR="001B1CB8" w:rsidRPr="0026229E">
        <w:rPr>
          <w:rFonts w:eastAsia="TimesNewRoman,Bold" w:cs="Times New Roman"/>
          <w:b/>
          <w:bCs/>
          <w:lang w:eastAsia="pl-PL"/>
        </w:rPr>
        <w:t>p</w:t>
      </w:r>
      <w:r w:rsidR="0039349C" w:rsidRPr="0026229E">
        <w:rPr>
          <w:rFonts w:eastAsia="TimesNewRoman,Bold" w:cs="Times New Roman"/>
          <w:b/>
          <w:bCs/>
          <w:lang w:eastAsia="pl-PL"/>
        </w:rPr>
        <w:t>ole C.1.16</w:t>
      </w:r>
      <w:r w:rsidR="00950931" w:rsidRPr="0026229E">
        <w:rPr>
          <w:rFonts w:eastAsia="TimesNewRoman,Bold" w:cs="Times New Roman"/>
          <w:bCs/>
          <w:lang w:eastAsia="pl-PL"/>
        </w:rPr>
        <w:t>)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.</w:t>
      </w:r>
      <w:r w:rsidR="007F5370" w:rsidRPr="007F5370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="007F5370" w:rsidRPr="009C44C5">
        <w:rPr>
          <w:rFonts w:eastAsia="Times New Roman" w:cs="Times New Roman"/>
          <w:bCs/>
          <w:color w:val="000000" w:themeColor="text1"/>
          <w:lang w:eastAsia="pl-PL"/>
        </w:rPr>
        <w:t>Wnioskodawca nieuzyskujący dochodów ze źródeł o</w:t>
      </w:r>
      <w:r w:rsidR="00417350">
        <w:rPr>
          <w:rFonts w:eastAsia="Times New Roman" w:cs="Times New Roman"/>
          <w:bCs/>
          <w:color w:val="000000" w:themeColor="text1"/>
          <w:lang w:eastAsia="pl-PL"/>
        </w:rPr>
        <w:t> </w:t>
      </w:r>
      <w:r w:rsidR="007F5370" w:rsidRPr="009C44C5">
        <w:rPr>
          <w:rFonts w:eastAsia="Times New Roman" w:cs="Times New Roman"/>
          <w:bCs/>
          <w:color w:val="000000" w:themeColor="text1"/>
          <w:lang w:eastAsia="pl-PL"/>
        </w:rPr>
        <w:t>których mowa w Polach C.</w:t>
      </w:r>
      <w:r w:rsidR="007F5370" w:rsidRPr="00C10863">
        <w:rPr>
          <w:rFonts w:eastAsia="TimesNewRoman,Bold" w:cs="Times New Roman"/>
          <w:bCs/>
          <w:lang w:eastAsia="pl-PL"/>
        </w:rPr>
        <w:t xml:space="preserve"> 1.1, C.1.5, C.1.12, C.1.16</w:t>
      </w:r>
      <w:r w:rsidR="007F5370">
        <w:rPr>
          <w:rFonts w:eastAsia="TimesNewRoman,Bold" w:cs="Times New Roman"/>
          <w:bCs/>
          <w:lang w:eastAsia="pl-PL"/>
        </w:rPr>
        <w:t xml:space="preserve"> wpisuje w tym Polu wartość „0”.</w:t>
      </w:r>
    </w:p>
    <w:p w14:paraId="551D12A6" w14:textId="77777777" w:rsidR="00807641" w:rsidRPr="00A329C7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57615C6B" w14:textId="77777777" w:rsidR="00807641" w:rsidRPr="0026229E" w:rsidRDefault="00807641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39349C" w:rsidRPr="0026229E">
        <w:rPr>
          <w:rFonts w:eastAsia="TimesNewRoman,Bold" w:cs="Times New Roman"/>
          <w:b/>
          <w:bCs/>
          <w:lang w:eastAsia="pl-PL"/>
        </w:rPr>
        <w:t>C.1.18</w:t>
      </w:r>
      <w:r w:rsidRPr="0026229E">
        <w:rPr>
          <w:rFonts w:eastAsia="TimesNewRoman,Bold" w:cs="Times New Roman"/>
          <w:b/>
          <w:bCs/>
          <w:lang w:eastAsia="pl-PL"/>
        </w:rPr>
        <w:t xml:space="preserve">. </w:t>
      </w:r>
      <w:r w:rsidR="00950931" w:rsidRPr="0026229E">
        <w:rPr>
          <w:rFonts w:eastAsia="TimesNewRoman,Bold" w:cs="Times New Roman"/>
          <w:bCs/>
          <w:lang w:eastAsia="pl-PL"/>
        </w:rPr>
        <w:t>Należy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wpisać </w:t>
      </w:r>
      <w:r w:rsidRPr="0026229E">
        <w:rPr>
          <w:rFonts w:eastAsia="Times New Roman" w:cs="Times New Roman"/>
          <w:b/>
          <w:color w:val="000000" w:themeColor="text1"/>
          <w:lang w:eastAsia="pl-PL"/>
        </w:rPr>
        <w:t>Rodzaj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dochodu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Wnioskodawcy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niepodlegającego opodatkowaniu na podstawie przepisów o podatku dochodowym od osób fizycznych, wymienionego</w:t>
      </w:r>
      <w:r w:rsidRPr="0026229E">
        <w:rPr>
          <w:rFonts w:eastAsia="TimesNewRoman,Bold" w:cs="Times New Roman"/>
          <w:lang w:eastAsia="pl-PL"/>
        </w:rPr>
        <w:t xml:space="preserve"> w art.3 lit. c) ustawy oświadczeniach rodzinnych, wykazany w odpowiednim dokumencie. </w:t>
      </w:r>
    </w:p>
    <w:p w14:paraId="4D236736" w14:textId="1FADD8C9" w:rsidR="007F5370" w:rsidRPr="0026229E" w:rsidRDefault="00807641" w:rsidP="007F53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color w:val="000000" w:themeColor="text1"/>
          <w:lang w:eastAsia="pl-PL"/>
        </w:rPr>
      </w:pPr>
      <w:r w:rsidRPr="0026229E">
        <w:rPr>
          <w:rFonts w:eastAsia="TimesNewRoman,Bold" w:cs="Times New Roman"/>
          <w:lang w:eastAsia="pl-PL"/>
        </w:rPr>
        <w:t>Rodzaje dochodu zostały wymienione w katalogu dochodów stanowi</w:t>
      </w:r>
      <w:r w:rsidR="00950931" w:rsidRPr="0026229E">
        <w:rPr>
          <w:rFonts w:eastAsia="TimesNewRoman,Bold" w:cs="Times New Roman"/>
          <w:lang w:eastAsia="pl-PL"/>
        </w:rPr>
        <w:t>ącym</w:t>
      </w:r>
      <w:r w:rsidRPr="0026229E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załącznik nr 1 do Instrukcji wypełniania wniosku</w:t>
      </w:r>
      <w:r w:rsidR="00950931"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(pole obowiązk</w:t>
      </w:r>
      <w:r w:rsidR="0039349C" w:rsidRPr="0026229E">
        <w:rPr>
          <w:rFonts w:eastAsia="TimesNewRoman,Bold" w:cs="Times New Roman"/>
          <w:bCs/>
          <w:lang w:eastAsia="pl-PL"/>
        </w:rPr>
        <w:t xml:space="preserve">owe jeżeli zaznaczono </w:t>
      </w:r>
      <w:r w:rsidR="001B1CB8" w:rsidRPr="0026229E">
        <w:rPr>
          <w:rFonts w:eastAsia="TimesNewRoman,Bold" w:cs="Times New Roman"/>
          <w:b/>
          <w:bCs/>
          <w:lang w:eastAsia="pl-PL"/>
        </w:rPr>
        <w:t>p</w:t>
      </w:r>
      <w:r w:rsidR="0039349C" w:rsidRPr="0026229E">
        <w:rPr>
          <w:rFonts w:eastAsia="TimesNewRoman,Bold" w:cs="Times New Roman"/>
          <w:b/>
          <w:bCs/>
          <w:lang w:eastAsia="pl-PL"/>
        </w:rPr>
        <w:t>ole C.1.16</w:t>
      </w:r>
      <w:r w:rsidR="00950931" w:rsidRPr="0026229E">
        <w:rPr>
          <w:rFonts w:eastAsia="TimesNewRoman,Bold" w:cs="Times New Roman"/>
          <w:bCs/>
          <w:lang w:eastAsia="pl-PL"/>
        </w:rPr>
        <w:t>)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>.</w:t>
      </w:r>
      <w:r w:rsidR="007F5370" w:rsidRPr="007F5370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="007F5370" w:rsidRPr="00DA221C">
        <w:rPr>
          <w:rFonts w:eastAsia="Times New Roman" w:cs="Times New Roman"/>
          <w:bCs/>
          <w:color w:val="000000" w:themeColor="text1"/>
          <w:lang w:eastAsia="pl-PL"/>
        </w:rPr>
        <w:t>Wnioskodawca nieuzyskujący dochodów ze źródeł</w:t>
      </w:r>
      <w:r w:rsidR="007F5370">
        <w:rPr>
          <w:rFonts w:eastAsia="Times New Roman" w:cs="Times New Roman"/>
          <w:bCs/>
          <w:color w:val="000000" w:themeColor="text1"/>
          <w:lang w:eastAsia="pl-PL"/>
        </w:rPr>
        <w:t>,</w:t>
      </w:r>
      <w:r w:rsidR="007F5370" w:rsidRPr="00DA221C">
        <w:rPr>
          <w:rFonts w:eastAsia="Times New Roman" w:cs="Times New Roman"/>
          <w:bCs/>
          <w:color w:val="000000" w:themeColor="text1"/>
          <w:lang w:eastAsia="pl-PL"/>
        </w:rPr>
        <w:t xml:space="preserve"> o których mowa w Polach C.</w:t>
      </w:r>
      <w:r w:rsidR="007F5370" w:rsidRPr="00C10863">
        <w:rPr>
          <w:rFonts w:eastAsia="TimesNewRoman,Bold" w:cs="Times New Roman"/>
          <w:bCs/>
          <w:lang w:eastAsia="pl-PL"/>
        </w:rPr>
        <w:t xml:space="preserve"> 1.1, C.1.5, C.1.12, C.1.16</w:t>
      </w:r>
      <w:r w:rsidR="007F5370">
        <w:rPr>
          <w:rFonts w:eastAsia="TimesNewRoman,Bold" w:cs="Times New Roman"/>
          <w:bCs/>
          <w:lang w:eastAsia="pl-PL"/>
        </w:rPr>
        <w:t xml:space="preserve"> wpisuje w</w:t>
      </w:r>
      <w:r w:rsidR="00417350">
        <w:rPr>
          <w:rFonts w:eastAsia="TimesNewRoman,Bold" w:cs="Times New Roman"/>
          <w:bCs/>
          <w:lang w:eastAsia="pl-PL"/>
        </w:rPr>
        <w:t> </w:t>
      </w:r>
      <w:r w:rsidR="007F5370">
        <w:rPr>
          <w:rFonts w:eastAsia="TimesNewRoman,Bold" w:cs="Times New Roman"/>
          <w:bCs/>
          <w:lang w:eastAsia="pl-PL"/>
        </w:rPr>
        <w:t>tym Polu „brak dochodu”.</w:t>
      </w:r>
    </w:p>
    <w:p w14:paraId="623B637F" w14:textId="77777777" w:rsidR="00C867D2" w:rsidRPr="0026229E" w:rsidRDefault="00C867D2" w:rsidP="00807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color w:val="000000" w:themeColor="text1"/>
          <w:lang w:eastAsia="pl-PL"/>
        </w:rPr>
      </w:pPr>
    </w:p>
    <w:p w14:paraId="1B64FA06" w14:textId="77777777" w:rsidR="00807641" w:rsidRPr="0026229E" w:rsidRDefault="00807641" w:rsidP="001259A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0BD86777" w14:textId="77777777" w:rsidR="007F5370" w:rsidRPr="00A329C7" w:rsidRDefault="00807641" w:rsidP="00BF5FFB">
      <w:pPr>
        <w:jc w:val="both"/>
        <w:rPr>
          <w:rFonts w:eastAsia="Times New Roman" w:cs="Times New Roman"/>
          <w:bCs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39349C" w:rsidRPr="0026229E">
        <w:rPr>
          <w:rFonts w:eastAsia="TimesNewRoman,Bold" w:cs="Times New Roman"/>
          <w:b/>
          <w:bCs/>
          <w:lang w:eastAsia="pl-PL"/>
        </w:rPr>
        <w:t xml:space="preserve">C.1.19 </w:t>
      </w:r>
      <w:r w:rsidR="00950931" w:rsidRPr="0026229E">
        <w:rPr>
          <w:rFonts w:eastAsia="TimesNewRoman,Bold" w:cs="Times New Roman"/>
          <w:bCs/>
          <w:lang w:eastAsia="pl-PL"/>
        </w:rPr>
        <w:t>N</w:t>
      </w:r>
      <w:r w:rsidRPr="0026229E">
        <w:rPr>
          <w:rFonts w:eastAsia="TimesNewRoman,Bold" w:cs="Times New Roman"/>
          <w:bCs/>
          <w:lang w:eastAsia="pl-PL"/>
        </w:rPr>
        <w:t xml:space="preserve">ależy </w:t>
      </w:r>
      <w:r w:rsidR="00950931" w:rsidRPr="0026229E">
        <w:rPr>
          <w:rFonts w:eastAsia="TimesNewRoman,Bold" w:cs="Times New Roman"/>
          <w:bCs/>
          <w:lang w:eastAsia="pl-PL"/>
        </w:rPr>
        <w:t xml:space="preserve"> wpisać</w:t>
      </w:r>
      <w:r w:rsidRPr="0026229E">
        <w:rPr>
          <w:rFonts w:eastAsia="TimesNewRoman,Bold" w:cs="Times New Roman"/>
          <w:bCs/>
          <w:lang w:eastAsia="pl-PL"/>
        </w:rPr>
        <w:t xml:space="preserve"> rok</w:t>
      </w:r>
      <w:r w:rsidR="007F5370" w:rsidRPr="007F5370">
        <w:rPr>
          <w:rFonts w:eastAsia="TimesNewRoman,Bold" w:cs="Times New Roman"/>
          <w:bCs/>
          <w:lang w:eastAsia="pl-PL"/>
        </w:rPr>
        <w:t xml:space="preserve"> </w:t>
      </w:r>
      <w:r w:rsidR="007F5370" w:rsidRPr="0026229E">
        <w:rPr>
          <w:rFonts w:eastAsia="TimesNewRoman,Bold" w:cs="Times New Roman"/>
          <w:bCs/>
          <w:lang w:eastAsia="pl-PL"/>
        </w:rPr>
        <w:t>k</w:t>
      </w:r>
      <w:r w:rsidR="007F5370">
        <w:rPr>
          <w:rFonts w:eastAsia="TimesNewRoman,Bold" w:cs="Times New Roman"/>
          <w:bCs/>
          <w:lang w:eastAsia="pl-PL"/>
        </w:rPr>
        <w:t>alendarzowy poprzedzający rok złożenia wniosku o dofinansowanie</w:t>
      </w:r>
      <w:r w:rsidR="00950931" w:rsidRPr="0026229E">
        <w:rPr>
          <w:rFonts w:eastAsia="TimesNewRoman,Bold" w:cs="Times New Roman"/>
          <w:bCs/>
          <w:lang w:eastAsia="pl-PL"/>
        </w:rPr>
        <w:t>, (pole obowią</w:t>
      </w:r>
      <w:r w:rsidR="0039349C" w:rsidRPr="0026229E">
        <w:rPr>
          <w:rFonts w:eastAsia="TimesNewRoman,Bold" w:cs="Times New Roman"/>
          <w:bCs/>
          <w:lang w:eastAsia="pl-PL"/>
        </w:rPr>
        <w:t xml:space="preserve">zkowe jeżeli zaznaczono </w:t>
      </w:r>
      <w:r w:rsidR="001B1CB8" w:rsidRPr="0026229E">
        <w:rPr>
          <w:rFonts w:eastAsia="TimesNewRoman,Bold" w:cs="Times New Roman"/>
          <w:bCs/>
          <w:lang w:eastAsia="pl-PL"/>
        </w:rPr>
        <w:t>p</w:t>
      </w:r>
      <w:r w:rsidR="0039349C" w:rsidRPr="0026229E">
        <w:rPr>
          <w:rFonts w:eastAsia="TimesNewRoman,Bold" w:cs="Times New Roman"/>
          <w:bCs/>
          <w:lang w:eastAsia="pl-PL"/>
        </w:rPr>
        <w:t>ole C.1.16</w:t>
      </w:r>
      <w:r w:rsidR="00950931" w:rsidRPr="0026229E">
        <w:rPr>
          <w:rFonts w:eastAsia="TimesNewRoman,Bold" w:cs="Times New Roman"/>
          <w:bCs/>
          <w:lang w:eastAsia="pl-PL"/>
        </w:rPr>
        <w:t>)</w:t>
      </w:r>
      <w:r w:rsidR="00B10DD9">
        <w:rPr>
          <w:rFonts w:eastAsia="TimesNewRoman,Bold" w:cs="Times New Roman"/>
          <w:bCs/>
          <w:lang w:eastAsia="pl-PL"/>
        </w:rPr>
        <w:t>.</w:t>
      </w:r>
      <w:r w:rsidR="007F5370" w:rsidRPr="007F5370">
        <w:rPr>
          <w:rFonts w:eastAsia="TimesNewRoman,Bold" w:cs="Times New Roman"/>
          <w:bCs/>
          <w:lang w:eastAsia="pl-PL"/>
        </w:rPr>
        <w:t xml:space="preserve"> </w:t>
      </w:r>
      <w:r w:rsidR="007F5370">
        <w:rPr>
          <w:rFonts w:eastAsia="TimesNewRoman,Bold" w:cs="Times New Roman"/>
          <w:bCs/>
          <w:lang w:eastAsia="pl-PL"/>
        </w:rPr>
        <w:t xml:space="preserve">Analogicznie należy postąpić w przypadku nieuzyskiwania dochodów ze </w:t>
      </w:r>
      <w:r w:rsidR="007F5370" w:rsidRPr="00DA221C">
        <w:rPr>
          <w:rFonts w:eastAsia="Times New Roman" w:cs="Times New Roman"/>
          <w:bCs/>
          <w:color w:val="000000" w:themeColor="text1"/>
          <w:lang w:eastAsia="pl-PL"/>
        </w:rPr>
        <w:t>źródeł</w:t>
      </w:r>
      <w:r w:rsidR="007F5370">
        <w:rPr>
          <w:rFonts w:eastAsia="Times New Roman" w:cs="Times New Roman"/>
          <w:bCs/>
          <w:color w:val="000000" w:themeColor="text1"/>
          <w:lang w:eastAsia="pl-PL"/>
        </w:rPr>
        <w:t>,</w:t>
      </w:r>
      <w:r w:rsidR="007F5370" w:rsidRPr="00DA221C">
        <w:rPr>
          <w:rFonts w:eastAsia="Times New Roman" w:cs="Times New Roman"/>
          <w:bCs/>
          <w:color w:val="000000" w:themeColor="text1"/>
          <w:lang w:eastAsia="pl-PL"/>
        </w:rPr>
        <w:t xml:space="preserve"> o których mowa w Polach C.</w:t>
      </w:r>
      <w:r w:rsidR="007F5370" w:rsidRPr="00C10863">
        <w:rPr>
          <w:rFonts w:eastAsia="TimesNewRoman,Bold" w:cs="Times New Roman"/>
          <w:bCs/>
          <w:lang w:eastAsia="pl-PL"/>
        </w:rPr>
        <w:t xml:space="preserve"> 1.1, C.1.5, C.1.12, C.1.16</w:t>
      </w:r>
      <w:r w:rsidR="007F5370">
        <w:rPr>
          <w:rFonts w:eastAsia="TimesNewRoman,Bold" w:cs="Times New Roman"/>
          <w:bCs/>
          <w:lang w:eastAsia="pl-PL"/>
        </w:rPr>
        <w:t>.</w:t>
      </w:r>
    </w:p>
    <w:p w14:paraId="0805E4F3" w14:textId="77777777" w:rsidR="00807641" w:rsidRPr="00A329C7" w:rsidRDefault="00807641" w:rsidP="00807641">
      <w:pPr>
        <w:rPr>
          <w:rFonts w:eastAsia="Times New Roman" w:cs="Times New Roman"/>
          <w:bCs/>
          <w:lang w:eastAsia="pl-PL"/>
        </w:rPr>
      </w:pPr>
    </w:p>
    <w:p w14:paraId="652CF1E7" w14:textId="77777777" w:rsidR="00C867D2" w:rsidRPr="00A329C7" w:rsidRDefault="00807641" w:rsidP="001259A3">
      <w:pPr>
        <w:autoSpaceDE w:val="0"/>
        <w:autoSpaceDN w:val="0"/>
        <w:adjustRightInd w:val="0"/>
        <w:spacing w:after="120" w:line="276" w:lineRule="auto"/>
        <w:jc w:val="both"/>
        <w:rPr>
          <w:rFonts w:eastAsia="TimesNewRoman,Bold" w:cs="Times New Roman"/>
          <w:bCs/>
          <w:lang w:eastAsia="pl-PL"/>
        </w:rPr>
      </w:pPr>
      <w:r w:rsidRPr="00A329C7">
        <w:rPr>
          <w:rFonts w:eastAsia="TimesNewRoman,Bold" w:cs="Times New Roman"/>
          <w:bCs/>
          <w:lang w:eastAsia="pl-PL"/>
        </w:rPr>
        <w:t xml:space="preserve">Przy więcej niż jednym źródle dochodu, Wnioskodawca powinien </w:t>
      </w:r>
      <w:r w:rsidR="0002715F">
        <w:rPr>
          <w:rFonts w:eastAsia="TimesNewRoman,Bold" w:cs="Times New Roman"/>
          <w:bCs/>
          <w:lang w:eastAsia="pl-PL"/>
        </w:rPr>
        <w:t>poprzez zaznaczenie</w:t>
      </w:r>
      <w:r w:rsidR="0002715F" w:rsidRPr="00A329C7" w:rsidDel="0002715F">
        <w:rPr>
          <w:rFonts w:eastAsia="TimesNewRoman,Bold" w:cs="Times New Roman"/>
          <w:bCs/>
          <w:lang w:eastAsia="pl-PL"/>
        </w:rPr>
        <w:t xml:space="preserve"> </w:t>
      </w:r>
      <w:r w:rsidRPr="00A329C7">
        <w:rPr>
          <w:rFonts w:eastAsia="TimesNewRoman,Bold" w:cs="Times New Roman"/>
          <w:bCs/>
          <w:lang w:eastAsia="pl-PL"/>
        </w:rPr>
        <w:t>„</w:t>
      </w:r>
      <w:r w:rsidR="009B01C5">
        <w:rPr>
          <w:rFonts w:eastAsia="TimesNewRoman,Bold" w:cs="Times New Roman"/>
          <w:bCs/>
          <w:lang w:eastAsia="pl-PL"/>
        </w:rPr>
        <w:t>dodaj</w:t>
      </w:r>
      <w:r w:rsidRPr="00A329C7">
        <w:rPr>
          <w:rFonts w:eastAsia="TimesNewRoman,Bold" w:cs="Times New Roman"/>
          <w:bCs/>
          <w:lang w:eastAsia="pl-PL"/>
        </w:rPr>
        <w:t>” dodać kolejne wiersze tabeli.</w:t>
      </w:r>
      <w:r w:rsidR="001435FE">
        <w:rPr>
          <w:rFonts w:eastAsia="TimesNewRoman,Bold" w:cs="Times New Roman"/>
          <w:bCs/>
          <w:lang w:eastAsia="pl-PL"/>
        </w:rPr>
        <w:t xml:space="preserve"> W celu usunięcia dodanych wierszy, należy odznaczyć „dodaj”.</w:t>
      </w:r>
    </w:p>
    <w:p w14:paraId="08490A88" w14:textId="77777777" w:rsidR="00807641" w:rsidRPr="00A329C7" w:rsidRDefault="00807641" w:rsidP="00807641">
      <w:pPr>
        <w:jc w:val="both"/>
      </w:pPr>
      <w:r w:rsidRPr="00A329C7">
        <w:rPr>
          <w:rFonts w:cstheme="minorHAnsi"/>
          <w:bCs/>
          <w:color w:val="222222"/>
        </w:rPr>
        <w:t>Dokumentem potwierdzającym</w:t>
      </w:r>
      <w:r w:rsidRPr="00A329C7">
        <w:t xml:space="preserve"> wysokość dochodu jest np. decyzja, orzeczenie, zaświadczenie lub inny dokument potwierdzający dochód </w:t>
      </w:r>
      <w:r w:rsidR="00C867D2" w:rsidRPr="00A329C7">
        <w:t>W</w:t>
      </w:r>
      <w:r w:rsidRPr="00A329C7">
        <w:t xml:space="preserve">nioskodawcy osiągnięty w roku kalendarzowym poprzedzającym rok złożenia w wniosku o dofinansowanie, odpowiednio do wskazanego we wniosku rodzaju dochodu. </w:t>
      </w:r>
    </w:p>
    <w:p w14:paraId="7525AE30" w14:textId="77777777" w:rsidR="00807641" w:rsidRPr="0026229E" w:rsidRDefault="00807641" w:rsidP="00807641">
      <w:pPr>
        <w:spacing w:after="0" w:line="276" w:lineRule="auto"/>
        <w:jc w:val="both"/>
      </w:pPr>
      <w:r w:rsidRPr="0026229E">
        <w:rPr>
          <w:rFonts w:eastAsia="TimesNewRoman,Bold" w:cs="Times New Roman"/>
          <w:b/>
          <w:bCs/>
          <w:lang w:eastAsia="pl-PL"/>
        </w:rPr>
        <w:t xml:space="preserve">Pole </w:t>
      </w:r>
      <w:r w:rsidR="0039349C" w:rsidRPr="0026229E">
        <w:rPr>
          <w:rFonts w:eastAsia="TimesNewRoman,Bold" w:cs="Times New Roman"/>
          <w:b/>
          <w:bCs/>
          <w:lang w:eastAsia="pl-PL"/>
        </w:rPr>
        <w:t>C.1.20</w:t>
      </w:r>
      <w:r w:rsidR="00950931"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="00950931" w:rsidRPr="0026229E">
        <w:rPr>
          <w:rFonts w:eastAsia="TimesNewRoman,Bold" w:cs="Times New Roman"/>
          <w:bCs/>
          <w:lang w:eastAsia="pl-PL"/>
        </w:rPr>
        <w:t>Pole wyliczane automatycznie</w:t>
      </w:r>
      <w:r w:rsidR="00C86400" w:rsidRPr="0026229E">
        <w:rPr>
          <w:rFonts w:eastAsia="TimesNewRoman,Bold" w:cs="Times New Roman"/>
          <w:bCs/>
          <w:lang w:eastAsia="pl-PL"/>
        </w:rPr>
        <w:t xml:space="preserve"> jako suma </w:t>
      </w:r>
      <w:r w:rsidR="001B1CB8" w:rsidRPr="0026229E">
        <w:rPr>
          <w:rFonts w:eastAsia="TimesNewRoman,Bold" w:cs="Times New Roman"/>
          <w:b/>
          <w:bCs/>
          <w:lang w:eastAsia="pl-PL"/>
        </w:rPr>
        <w:t>p</w:t>
      </w:r>
      <w:r w:rsidR="00C86400" w:rsidRPr="0026229E">
        <w:rPr>
          <w:rFonts w:eastAsia="TimesNewRoman,Bold" w:cs="Times New Roman"/>
          <w:b/>
          <w:bCs/>
          <w:lang w:eastAsia="pl-PL"/>
        </w:rPr>
        <w:t xml:space="preserve">ól </w:t>
      </w:r>
      <w:r w:rsidR="0039349C" w:rsidRPr="0026229E">
        <w:rPr>
          <w:rFonts w:eastAsia="TimesNewRoman,Bold" w:cs="Times New Roman"/>
          <w:b/>
          <w:bCs/>
          <w:lang w:eastAsia="pl-PL"/>
        </w:rPr>
        <w:t>C.1.2, C.1.6, C.1.13, C.1.17</w:t>
      </w:r>
      <w:r w:rsidR="00C86400" w:rsidRPr="0026229E">
        <w:rPr>
          <w:rFonts w:eastAsia="TimesNewRoman,Bold" w:cs="Times New Roman"/>
          <w:b/>
          <w:bCs/>
          <w:lang w:eastAsia="pl-PL"/>
        </w:rPr>
        <w:t>.</w:t>
      </w:r>
      <w:r w:rsidRPr="0026229E">
        <w:t xml:space="preserve"> </w:t>
      </w:r>
    </w:p>
    <w:p w14:paraId="41985CC7" w14:textId="77777777" w:rsidR="00807641" w:rsidRDefault="00807641" w:rsidP="00807641">
      <w:pPr>
        <w:autoSpaceDE w:val="0"/>
        <w:autoSpaceDN w:val="0"/>
        <w:adjustRightInd w:val="0"/>
        <w:spacing w:after="0" w:line="276" w:lineRule="auto"/>
        <w:jc w:val="both"/>
        <w:rPr>
          <w:rFonts w:eastAsia="TimesNewRoman,Bold" w:cs="Times New Roman"/>
          <w:bCs/>
          <w:lang w:eastAsia="pl-PL"/>
        </w:rPr>
      </w:pPr>
      <w:r w:rsidRPr="0026229E">
        <w:rPr>
          <w:rFonts w:eastAsia="TimesNewRoman,Bold" w:cs="Times New Roman"/>
          <w:bCs/>
          <w:lang w:eastAsia="pl-PL"/>
        </w:rPr>
        <w:t>W przypadku, gdy Wnioskodawca uzyskuje dochody z różnych źródeł należy wypełnić odpowiednie pola we wniosku.</w:t>
      </w:r>
    </w:p>
    <w:p w14:paraId="0D2C0328" w14:textId="77777777" w:rsidR="00406798" w:rsidRDefault="003C795C" w:rsidP="00807641">
      <w:pPr>
        <w:autoSpaceDE w:val="0"/>
        <w:autoSpaceDN w:val="0"/>
        <w:adjustRightInd w:val="0"/>
        <w:spacing w:after="0" w:line="276" w:lineRule="auto"/>
        <w:jc w:val="both"/>
      </w:pPr>
      <w:r w:rsidRPr="003D7D95">
        <w:rPr>
          <w:rFonts w:eastAsia="TimesNewRoman,Bold" w:cs="Times New Roman"/>
          <w:b/>
          <w:bCs/>
          <w:lang w:eastAsia="pl-PL"/>
        </w:rPr>
        <w:t>Uwaga!</w:t>
      </w:r>
      <w:r>
        <w:rPr>
          <w:rFonts w:eastAsia="TimesNewRoman,Bold" w:cs="Times New Roman"/>
          <w:bCs/>
          <w:lang w:eastAsia="pl-PL"/>
        </w:rPr>
        <w:t xml:space="preserve"> </w:t>
      </w:r>
      <w:r w:rsidRPr="00837DC9">
        <w:t xml:space="preserve">Jeśli </w:t>
      </w:r>
      <w:r>
        <w:t>wyliczony w Polu C.1.20 dochód Wnioskodawcy</w:t>
      </w:r>
      <w:r w:rsidRPr="00837DC9">
        <w:t xml:space="preserve"> przekracza </w:t>
      </w:r>
      <w:r>
        <w:t>100 000 zł,</w:t>
      </w:r>
      <w:r w:rsidR="00F64EA4">
        <w:t xml:space="preserve"> Wnioskodawca nie jest uprawniony do uzyskania dofinansowania w ramach Programu.</w:t>
      </w:r>
    </w:p>
    <w:p w14:paraId="6C81C63B" w14:textId="77777777" w:rsidR="000620AF" w:rsidRDefault="000620AF" w:rsidP="00807641">
      <w:pPr>
        <w:autoSpaceDE w:val="0"/>
        <w:autoSpaceDN w:val="0"/>
        <w:adjustRightInd w:val="0"/>
        <w:spacing w:after="0" w:line="276" w:lineRule="auto"/>
        <w:jc w:val="both"/>
      </w:pPr>
    </w:p>
    <w:p w14:paraId="499EC82F" w14:textId="77777777" w:rsidR="000620AF" w:rsidRPr="00807641" w:rsidRDefault="000620AF" w:rsidP="000620AF">
      <w:pPr>
        <w:spacing w:after="0" w:line="276" w:lineRule="auto"/>
        <w:jc w:val="both"/>
        <w:rPr>
          <w:b/>
        </w:rPr>
      </w:pPr>
      <w:r w:rsidRPr="00807641">
        <w:rPr>
          <w:b/>
        </w:rPr>
        <w:t xml:space="preserve">C.2 </w:t>
      </w:r>
      <w:r>
        <w:rPr>
          <w:b/>
        </w:rPr>
        <w:t>D</w:t>
      </w:r>
      <w:r w:rsidRPr="00807641">
        <w:rPr>
          <w:b/>
        </w:rPr>
        <w:t>otyczy Beneficjentów uprawnionych do podwyższonego poziomu dofinansowania, w rozumieniu definicji programu priorytetowego Czyste Powietrze Część 2.</w:t>
      </w:r>
    </w:p>
    <w:p w14:paraId="6B728B90" w14:textId="77777777" w:rsidR="000620AF" w:rsidRPr="00807641" w:rsidRDefault="000620AF" w:rsidP="000620AF">
      <w:pPr>
        <w:tabs>
          <w:tab w:val="left" w:pos="426"/>
        </w:tabs>
        <w:spacing w:after="0" w:line="240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24610102" w14:textId="441F2918" w:rsidR="00C52D28" w:rsidRPr="00807641" w:rsidRDefault="00C52D28" w:rsidP="00C52D28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807641">
        <w:rPr>
          <w:rFonts w:eastAsia="TimesNewRoman,Bold" w:cs="Times New Roman"/>
          <w:b/>
          <w:bCs/>
          <w:lang w:eastAsia="pl-PL"/>
        </w:rPr>
        <w:t>Każdy Wnioskodawca</w:t>
      </w:r>
      <w:r w:rsidRPr="00807641">
        <w:rPr>
          <w:rFonts w:eastAsia="TimesNewRoman,Bold" w:cs="Times New Roman"/>
          <w:bCs/>
          <w:lang w:eastAsia="pl-PL"/>
        </w:rPr>
        <w:t xml:space="preserve"> ubiegający się o podwyższony poziom dofinansowania </w:t>
      </w:r>
      <w:r w:rsidRPr="00807641">
        <w:rPr>
          <w:rFonts w:eastAsia="TimesNewRoman,Bold" w:cs="Times New Roman"/>
          <w:b/>
          <w:bCs/>
          <w:lang w:eastAsia="pl-PL"/>
        </w:rPr>
        <w:t>zobowiązany jest do</w:t>
      </w:r>
      <w:r w:rsidRPr="00807641">
        <w:rPr>
          <w:rFonts w:eastAsia="TimesNewRoman,Bold" w:cs="Times New Roman"/>
          <w:bCs/>
          <w:lang w:eastAsia="pl-PL"/>
        </w:rPr>
        <w:t xml:space="preserve"> </w:t>
      </w:r>
      <w:r w:rsidRPr="00807641">
        <w:rPr>
          <w:rFonts w:eastAsia="TimesNewRoman,Bold" w:cs="Times New Roman"/>
          <w:b/>
          <w:bCs/>
          <w:lang w:eastAsia="pl-PL"/>
        </w:rPr>
        <w:t>dołączenia</w:t>
      </w:r>
      <w:r w:rsidRPr="00807641">
        <w:rPr>
          <w:rFonts w:eastAsia="TimesNewRoman,Bold" w:cs="Times New Roman"/>
          <w:bCs/>
          <w:lang w:eastAsia="pl-PL"/>
        </w:rPr>
        <w:t xml:space="preserve"> </w:t>
      </w:r>
      <w:r w:rsidRPr="001259A3">
        <w:rPr>
          <w:rFonts w:eastAsia="TimesNewRoman,Bold" w:cs="Times New Roman"/>
          <w:b/>
          <w:bCs/>
          <w:lang w:eastAsia="pl-PL"/>
        </w:rPr>
        <w:t>do wniosku</w:t>
      </w:r>
      <w:r w:rsidRPr="00807641">
        <w:rPr>
          <w:rFonts w:eastAsia="TimesNewRoman,Bold" w:cs="Times New Roman"/>
          <w:bCs/>
          <w:lang w:eastAsia="pl-PL"/>
        </w:rPr>
        <w:t xml:space="preserve"> </w:t>
      </w:r>
      <w:r w:rsidRPr="00807641">
        <w:rPr>
          <w:rFonts w:cstheme="minorHAnsi"/>
          <w:b/>
        </w:rPr>
        <w:t>zaświadczenia</w:t>
      </w:r>
      <w:r w:rsidRPr="00807641">
        <w:rPr>
          <w:rFonts w:cstheme="minorHAnsi"/>
        </w:rPr>
        <w:t>,</w:t>
      </w:r>
      <w:r w:rsidR="00B4232A">
        <w:rPr>
          <w:rFonts w:cstheme="minorHAnsi"/>
        </w:rPr>
        <w:t xml:space="preserve"> </w:t>
      </w:r>
      <w:r w:rsidR="00B4232A" w:rsidRPr="00DA7005">
        <w:rPr>
          <w:rFonts w:cstheme="minorHAnsi"/>
          <w:b/>
        </w:rPr>
        <w:t xml:space="preserve">wydanego </w:t>
      </w:r>
      <w:r w:rsidRPr="003D2C6F">
        <w:rPr>
          <w:rFonts w:cstheme="minorHAnsi"/>
        </w:rPr>
        <w:t>przez właściwy organ</w:t>
      </w:r>
      <w:r>
        <w:rPr>
          <w:rFonts w:cstheme="minorHAnsi"/>
        </w:rPr>
        <w:t xml:space="preserve">, </w:t>
      </w:r>
      <w:r w:rsidRPr="00807641">
        <w:rPr>
          <w:rFonts w:cstheme="minorHAnsi"/>
        </w:rPr>
        <w:t xml:space="preserve">wskazującego </w:t>
      </w:r>
      <w:r>
        <w:rPr>
          <w:rFonts w:cstheme="minorHAnsi"/>
        </w:rPr>
        <w:t xml:space="preserve">przeciętny </w:t>
      </w:r>
      <w:r w:rsidRPr="00807641">
        <w:rPr>
          <w:rFonts w:cstheme="minorHAnsi"/>
        </w:rPr>
        <w:t>miesięczny dochód na jednego członka gospodarstwa domowego Wnioskodawcy</w:t>
      </w:r>
      <w:r>
        <w:rPr>
          <w:rFonts w:cstheme="minorHAnsi"/>
        </w:rPr>
        <w:t>,</w:t>
      </w:r>
      <w:r w:rsidRPr="00ED2918">
        <w:rPr>
          <w:rFonts w:cstheme="minorHAnsi"/>
        </w:rPr>
        <w:t xml:space="preserve"> </w:t>
      </w:r>
      <w:r>
        <w:rPr>
          <w:rFonts w:cstheme="minorHAnsi"/>
        </w:rPr>
        <w:t>oraz rodzaj tego gospodarstwa (jednoosobowe albo wieloosobowe)</w:t>
      </w:r>
      <w:r w:rsidRPr="00807641">
        <w:rPr>
          <w:rFonts w:cstheme="minorHAnsi"/>
        </w:rPr>
        <w:t xml:space="preserve">. </w:t>
      </w:r>
      <w:r>
        <w:rPr>
          <w:rFonts w:cstheme="minorHAnsi"/>
        </w:rPr>
        <w:t xml:space="preserve"> </w:t>
      </w:r>
    </w:p>
    <w:p w14:paraId="38708092" w14:textId="77777777" w:rsidR="000620AF" w:rsidRPr="00807641" w:rsidRDefault="000620AF" w:rsidP="000620AF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4F012885" w14:textId="77777777" w:rsidR="000620AF" w:rsidRDefault="000620AF" w:rsidP="000620AF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807641">
        <w:rPr>
          <w:rFonts w:cstheme="minorHAnsi"/>
        </w:rPr>
        <w:t xml:space="preserve">Dochód ustalany jest </w:t>
      </w:r>
      <w:r>
        <w:rPr>
          <w:rFonts w:cstheme="minorHAnsi"/>
        </w:rPr>
        <w:t>z:</w:t>
      </w:r>
    </w:p>
    <w:p w14:paraId="7A7C5B17" w14:textId="7872DBB6" w:rsidR="000620AF" w:rsidRPr="00280F49" w:rsidRDefault="000620AF" w:rsidP="000620AF">
      <w:pPr>
        <w:pStyle w:val="Akapitzlist"/>
        <w:numPr>
          <w:ilvl w:val="0"/>
          <w:numId w:val="180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0D2E0D">
        <w:rPr>
          <w:rFonts w:cstheme="minorHAnsi"/>
        </w:rPr>
        <w:t xml:space="preserve">przedostatniego roku kalendarzowego poprzedzającego rok złożenia żądania </w:t>
      </w:r>
      <w:r w:rsidRPr="00180430">
        <w:rPr>
          <w:rFonts w:cstheme="minorHAnsi"/>
        </w:rPr>
        <w:t>wydania zaświadczenia</w:t>
      </w:r>
      <w:r w:rsidRPr="00280F49">
        <w:rPr>
          <w:rFonts w:cstheme="minorHAnsi"/>
        </w:rPr>
        <w:t>, w przypadku żądania złożonego w okresie od 1 stycznia do dnia 31 lipca danego roku lub</w:t>
      </w:r>
    </w:p>
    <w:p w14:paraId="0FBF8D53" w14:textId="77777777" w:rsidR="000620AF" w:rsidRDefault="000620AF" w:rsidP="000620AF">
      <w:pPr>
        <w:pStyle w:val="Akapitzlist"/>
        <w:numPr>
          <w:ilvl w:val="0"/>
          <w:numId w:val="180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ostatniego roku kalendarzowego poprzedzającego rok złożenia żądania wydania zaświadczenia, w przypadku żądania złożonego w okresie od dnia 1 sierpnia do dnia 31 grudnia danego roku</w:t>
      </w:r>
      <w:r w:rsidRPr="00807641">
        <w:rPr>
          <w:rFonts w:cstheme="minorHAnsi"/>
        </w:rPr>
        <w:t xml:space="preserve">. </w:t>
      </w:r>
    </w:p>
    <w:p w14:paraId="429D6851" w14:textId="77777777" w:rsidR="000620AF" w:rsidRPr="00807641" w:rsidRDefault="000620AF" w:rsidP="000620AF">
      <w:pPr>
        <w:pStyle w:val="Akapitzlist"/>
        <w:tabs>
          <w:tab w:val="left" w:pos="426"/>
        </w:tabs>
        <w:spacing w:after="0" w:line="240" w:lineRule="auto"/>
        <w:jc w:val="both"/>
        <w:rPr>
          <w:rFonts w:cstheme="minorHAnsi"/>
        </w:rPr>
      </w:pPr>
    </w:p>
    <w:p w14:paraId="2BB7C9FD" w14:textId="77777777" w:rsidR="000620AF" w:rsidRPr="00454DC5" w:rsidRDefault="000620AF" w:rsidP="00EE1500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Przeciętny </w:t>
      </w:r>
      <w:r w:rsidRPr="00807641">
        <w:rPr>
          <w:rFonts w:cstheme="minorHAnsi"/>
        </w:rPr>
        <w:t xml:space="preserve">miesięczny dochód na jednego członka gospodarstwa domowego Wnioskodawcy wskazany w zaświadczeniu wydanym zgodnie z art. 411 ust. 10g ustawy – Prawo ochrony środowiska, nie może </w:t>
      </w:r>
      <w:r w:rsidRPr="00454DC5">
        <w:rPr>
          <w:rFonts w:cstheme="minorHAnsi"/>
        </w:rPr>
        <w:t>przekraczać kwoty</w:t>
      </w:r>
      <w:r w:rsidR="00940F82" w:rsidRPr="00454DC5">
        <w:t xml:space="preserve"> </w:t>
      </w:r>
      <w:r w:rsidR="00EE1500" w:rsidRPr="00454DC5">
        <w:t>wskazanej w Części 2 ust. 8 aktualnie obowiązującego Programu</w:t>
      </w:r>
      <w:r w:rsidR="00940F82" w:rsidRPr="00454DC5">
        <w:rPr>
          <w:rFonts w:cstheme="minorHAnsi"/>
        </w:rPr>
        <w:t>.</w:t>
      </w:r>
    </w:p>
    <w:p w14:paraId="44CCAB3A" w14:textId="4FE4C101" w:rsidR="000620AF" w:rsidRDefault="000620AF" w:rsidP="000620AF">
      <w:pPr>
        <w:spacing w:after="0" w:line="240" w:lineRule="auto"/>
        <w:jc w:val="both"/>
        <w:rPr>
          <w:rFonts w:cstheme="minorHAnsi"/>
          <w:b/>
        </w:rPr>
      </w:pPr>
      <w:r w:rsidRPr="00E37795">
        <w:rPr>
          <w:rFonts w:cstheme="minorHAnsi"/>
        </w:rPr>
        <w:lastRenderedPageBreak/>
        <w:t>Zaświadczenie nie może być wydane z datą wcześniejszą niż 3 miesiące od daty złożenia wniosku</w:t>
      </w:r>
      <w:r w:rsidR="00BE1162">
        <w:rPr>
          <w:rFonts w:cstheme="minorHAnsi"/>
        </w:rPr>
        <w:t xml:space="preserve"> o</w:t>
      </w:r>
      <w:r w:rsidR="00417350">
        <w:rPr>
          <w:rFonts w:cstheme="minorHAnsi"/>
        </w:rPr>
        <w:t> </w:t>
      </w:r>
      <w:r w:rsidR="00BE1162">
        <w:rPr>
          <w:rFonts w:cstheme="minorHAnsi"/>
        </w:rPr>
        <w:t>dofinansowanie</w:t>
      </w:r>
      <w:r w:rsidRPr="00E37795">
        <w:rPr>
          <w:rFonts w:cstheme="minorHAnsi"/>
        </w:rPr>
        <w:t>.</w:t>
      </w:r>
      <w:r w:rsidRPr="00E37795">
        <w:rPr>
          <w:rFonts w:cstheme="minorHAnsi"/>
          <w:b/>
        </w:rPr>
        <w:t xml:space="preserve"> </w:t>
      </w:r>
      <w:r w:rsidR="00B4232A" w:rsidRPr="00DA24C2">
        <w:rPr>
          <w:rFonts w:cstheme="minorHAnsi"/>
          <w:b/>
        </w:rPr>
        <w:t>Zaświadczenie powinno być wydane najpóźniej w dniu złożenia wniosku o</w:t>
      </w:r>
      <w:r w:rsidR="00417350">
        <w:rPr>
          <w:rFonts w:cstheme="minorHAnsi"/>
          <w:b/>
        </w:rPr>
        <w:t> </w:t>
      </w:r>
      <w:r w:rsidR="00B4232A" w:rsidRPr="00DA24C2">
        <w:rPr>
          <w:rFonts w:cstheme="minorHAnsi"/>
          <w:b/>
        </w:rPr>
        <w:t>dofinansowanie.</w:t>
      </w:r>
    </w:p>
    <w:p w14:paraId="7AD1B25F" w14:textId="77777777" w:rsidR="000620AF" w:rsidRPr="00E37795" w:rsidRDefault="000620AF" w:rsidP="000620AF">
      <w:pPr>
        <w:spacing w:after="0" w:line="240" w:lineRule="auto"/>
        <w:jc w:val="both"/>
        <w:rPr>
          <w:rFonts w:cstheme="minorHAnsi"/>
          <w:b/>
        </w:rPr>
      </w:pPr>
    </w:p>
    <w:p w14:paraId="59B4F2B4" w14:textId="77777777" w:rsidR="00C52D28" w:rsidRDefault="000620AF" w:rsidP="00C52D28">
      <w:pPr>
        <w:keepNext/>
        <w:keepLines/>
        <w:jc w:val="both"/>
        <w:rPr>
          <w:rFonts w:cstheme="minorHAnsi"/>
          <w:b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C.2.1 </w:t>
      </w:r>
      <w:r w:rsidR="00C52D28" w:rsidRPr="0026229E">
        <w:t>Należy zaznaczyć w celu potwierdzenia zgodności z warunkami Programu</w:t>
      </w:r>
      <w:r w:rsidR="00C52D28">
        <w:t xml:space="preserve"> w zakresie uprawnienia do podwyższonego poziomu dofinansowania</w:t>
      </w:r>
      <w:r w:rsidR="00C52D28" w:rsidRPr="0026229E">
        <w:t xml:space="preserve"> (pole obowiązkowe jeżeli we wniosku wybrano</w:t>
      </w:r>
      <w:r w:rsidR="00AB5275">
        <w:t xml:space="preserve"> </w:t>
      </w:r>
      <w:r w:rsidR="00AB5275" w:rsidRPr="00AB5275">
        <w:t>Pole A.1.16).</w:t>
      </w:r>
      <w:r w:rsidR="00C52D28" w:rsidRPr="0026229E">
        <w:t xml:space="preserve"> </w:t>
      </w:r>
      <w:r w:rsidR="00C52D28">
        <w:rPr>
          <w:rFonts w:cstheme="minorHAnsi"/>
          <w:b/>
        </w:rPr>
        <w:t>Konieczne jest dołączenie do wniosku zaświadczenia o przeciętnym dochodzie</w:t>
      </w:r>
      <w:r w:rsidR="00C52D28" w:rsidRPr="00BB41C4">
        <w:t xml:space="preserve"> </w:t>
      </w:r>
      <w:r w:rsidR="00C52D28" w:rsidRPr="00BB41C4">
        <w:rPr>
          <w:rFonts w:cstheme="minorHAnsi"/>
          <w:b/>
        </w:rPr>
        <w:t>na jednego członka gospodarstwa domowego</w:t>
      </w:r>
      <w:r w:rsidR="00C52D28">
        <w:rPr>
          <w:rFonts w:cstheme="minorHAnsi"/>
          <w:b/>
        </w:rPr>
        <w:t xml:space="preserve"> Wnioskodawcy</w:t>
      </w:r>
      <w:r w:rsidR="00C52D28" w:rsidRPr="0026229E">
        <w:rPr>
          <w:rFonts w:cstheme="minorHAnsi"/>
          <w:b/>
        </w:rPr>
        <w:t>.</w:t>
      </w:r>
    </w:p>
    <w:p w14:paraId="0DCFB78A" w14:textId="77777777" w:rsidR="000620AF" w:rsidRPr="00E37795" w:rsidRDefault="000620AF" w:rsidP="00C52D28">
      <w:pPr>
        <w:keepNext/>
        <w:keepLines/>
        <w:jc w:val="both"/>
      </w:pPr>
      <w:r w:rsidRPr="0026229E">
        <w:rPr>
          <w:rFonts w:eastAsia="TimesNewRoman,Bold" w:cs="Times New Roman"/>
          <w:b/>
          <w:bCs/>
          <w:lang w:eastAsia="pl-PL"/>
        </w:rPr>
        <w:t xml:space="preserve">Pole C.2.2 </w:t>
      </w:r>
      <w:r w:rsidRPr="0026229E">
        <w:t xml:space="preserve">Należy zaznaczyć w celu potwierdzenia zgodności z warunkami Programu (pole obowiązkowe jeżeli we wniosku wybrano </w:t>
      </w:r>
      <w:r w:rsidR="00AB5275">
        <w:t xml:space="preserve">Pole A.1.16). </w:t>
      </w:r>
      <w:r w:rsidR="00C52D28" w:rsidRPr="00EA2EC1">
        <w:t>Pole zaznacza również Wnioskodawca, który nie prowadzi pozarolniczej działalność gospodarczej.</w:t>
      </w:r>
    </w:p>
    <w:p w14:paraId="74C0DBEE" w14:textId="77777777" w:rsidR="000620AF" w:rsidRPr="00EA2EC1" w:rsidRDefault="000620AF" w:rsidP="000620AF">
      <w:pPr>
        <w:spacing w:after="12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EA2EC1">
        <w:rPr>
          <w:rFonts w:eastAsia="TimesNewRoman,Bold" w:cs="Times New Roman"/>
          <w:bCs/>
          <w:lang w:eastAsia="pl-PL"/>
        </w:rPr>
        <w:t>Poprzez zaznaczenie tego pola Wnioskodawca oświadcza, że</w:t>
      </w:r>
      <w:r w:rsidR="00692701">
        <w:rPr>
          <w:rFonts w:eastAsia="TimesNewRoman,Bold" w:cs="Times New Roman"/>
          <w:bCs/>
          <w:lang w:eastAsia="pl-PL"/>
        </w:rPr>
        <w:t xml:space="preserve"> nie prowadzi pozarolniczej działalności gospodarczej </w:t>
      </w:r>
      <w:r w:rsidR="00AB5275">
        <w:rPr>
          <w:rFonts w:eastAsia="TimesNewRoman,Bold" w:cs="Times New Roman"/>
          <w:bCs/>
          <w:lang w:eastAsia="pl-PL"/>
        </w:rPr>
        <w:t>albo</w:t>
      </w:r>
      <w:r w:rsidR="00692701">
        <w:rPr>
          <w:rFonts w:eastAsia="TimesNewRoman,Bold" w:cs="Times New Roman"/>
          <w:bCs/>
          <w:lang w:eastAsia="pl-PL"/>
        </w:rPr>
        <w:t xml:space="preserve"> prowadzi i</w:t>
      </w:r>
      <w:r>
        <w:rPr>
          <w:rFonts w:eastAsia="TimesNewRoman,Bold" w:cs="Times New Roman"/>
          <w:bCs/>
          <w:lang w:eastAsia="pl-PL"/>
        </w:rPr>
        <w:t xml:space="preserve"> jego</w:t>
      </w:r>
      <w:r w:rsidRPr="00EA2EC1">
        <w:t xml:space="preserve"> </w:t>
      </w:r>
      <w:r>
        <w:t>roczny przychód z tytułu prowadzenia pozarolniczej działalności gospodarczej</w:t>
      </w:r>
      <w:r w:rsidRPr="00EA2EC1">
        <w:rPr>
          <w:rFonts w:eastAsia="TimesNewRoman,Bold" w:cs="Times New Roman"/>
          <w:bCs/>
          <w:lang w:eastAsia="pl-PL"/>
        </w:rPr>
        <w:t xml:space="preserve"> </w:t>
      </w:r>
      <w:r w:rsidRPr="001259A3">
        <w:rPr>
          <w:rFonts w:eastAsia="TimesNewRoman,Bold" w:cs="Times New Roman"/>
          <w:bCs/>
          <w:lang w:eastAsia="pl-PL"/>
        </w:rPr>
        <w:t>za</w:t>
      </w:r>
      <w:r w:rsidRPr="00EA2EC1">
        <w:rPr>
          <w:rFonts w:eastAsia="TimesNewRoman,Bold" w:cs="Times New Roman"/>
          <w:bCs/>
          <w:lang w:eastAsia="pl-PL"/>
        </w:rPr>
        <w:t xml:space="preserve"> rok kalendarzowy</w:t>
      </w:r>
      <w:r w:rsidRPr="001259A3">
        <w:rPr>
          <w:rFonts w:eastAsia="TimesNewRoman,Bold" w:cs="Times New Roman"/>
          <w:bCs/>
          <w:lang w:eastAsia="pl-PL"/>
        </w:rPr>
        <w:t>, za który ustalony został</w:t>
      </w:r>
      <w:r w:rsidRPr="00EA2EC1">
        <w:rPr>
          <w:rFonts w:eastAsia="TimesNewRoman,Bold" w:cs="Times New Roman"/>
          <w:bCs/>
          <w:lang w:eastAsia="pl-PL"/>
        </w:rPr>
        <w:t xml:space="preserve"> </w:t>
      </w:r>
      <w:r w:rsidRPr="001259A3">
        <w:rPr>
          <w:rFonts w:eastAsia="TimesNewRoman,Bold" w:cs="Times New Roman"/>
          <w:bCs/>
          <w:lang w:eastAsia="pl-PL"/>
        </w:rPr>
        <w:t xml:space="preserve">przeciętny miesięczny dochód wskazany w </w:t>
      </w:r>
      <w:r w:rsidRPr="00EA2EC1">
        <w:rPr>
          <w:rFonts w:eastAsia="TimesNewRoman,Bold" w:cs="Times New Roman"/>
          <w:bCs/>
          <w:lang w:eastAsia="pl-PL"/>
        </w:rPr>
        <w:t xml:space="preserve">zaświadczeniu, o którym mowa w </w:t>
      </w:r>
      <w:r w:rsidR="00692701" w:rsidRPr="003227A3">
        <w:rPr>
          <w:rFonts w:eastAsia="TimesNewRoman,Bold" w:cs="Times New Roman"/>
          <w:b/>
          <w:bCs/>
          <w:lang w:eastAsia="pl-PL"/>
        </w:rPr>
        <w:t>P</w:t>
      </w:r>
      <w:r w:rsidRPr="003227A3">
        <w:rPr>
          <w:rFonts w:eastAsia="TimesNewRoman,Bold" w:cs="Times New Roman"/>
          <w:b/>
          <w:bCs/>
          <w:lang w:eastAsia="pl-PL"/>
        </w:rPr>
        <w:t>olu C.2.1</w:t>
      </w:r>
      <w:r w:rsidRPr="00EA2EC1">
        <w:rPr>
          <w:rFonts w:eastAsia="TimesNewRoman,Bold" w:cs="Times New Roman"/>
          <w:bCs/>
          <w:lang w:eastAsia="pl-PL"/>
        </w:rPr>
        <w:t xml:space="preserve"> nie  przekr</w:t>
      </w:r>
      <w:r w:rsidRPr="001259A3">
        <w:rPr>
          <w:rFonts w:eastAsia="TimesNewRoman,Bold" w:cs="Times New Roman"/>
          <w:bCs/>
          <w:lang w:eastAsia="pl-PL"/>
        </w:rPr>
        <w:t>o</w:t>
      </w:r>
      <w:r w:rsidRPr="00EA2EC1">
        <w:rPr>
          <w:rFonts w:eastAsia="TimesNewRoman,Bold" w:cs="Times New Roman"/>
          <w:bCs/>
          <w:lang w:eastAsia="pl-PL"/>
        </w:rPr>
        <w:t>cz</w:t>
      </w:r>
      <w:r w:rsidRPr="001259A3">
        <w:rPr>
          <w:rFonts w:eastAsia="TimesNewRoman,Bold" w:cs="Times New Roman"/>
          <w:bCs/>
          <w:lang w:eastAsia="pl-PL"/>
        </w:rPr>
        <w:t>ył</w:t>
      </w:r>
      <w:r w:rsidRPr="00EA2EC1">
        <w:rPr>
          <w:rFonts w:eastAsia="TimesNewRoman,Bold" w:cs="Times New Roman"/>
          <w:bCs/>
          <w:lang w:eastAsia="pl-PL"/>
        </w:rPr>
        <w:t xml:space="preserve"> trzydziestokrotnoś</w:t>
      </w:r>
      <w:r w:rsidRPr="001259A3">
        <w:rPr>
          <w:rFonts w:eastAsia="TimesNewRoman,Bold" w:cs="Times New Roman"/>
          <w:bCs/>
          <w:lang w:eastAsia="pl-PL"/>
        </w:rPr>
        <w:t>ci</w:t>
      </w:r>
      <w:r w:rsidRPr="00EA2EC1">
        <w:rPr>
          <w:rFonts w:eastAsia="TimesNewRoman,Bold" w:cs="Times New Roman"/>
          <w:bCs/>
          <w:lang w:eastAsia="pl-PL"/>
        </w:rPr>
        <w:t xml:space="preserve"> kwoty minimalnego wynagrodzenia za pracę określonego w rozporządzeniu Rady Ministrów obowiązującym w grudniu roku</w:t>
      </w:r>
      <w:r w:rsidRPr="001259A3">
        <w:rPr>
          <w:rFonts w:eastAsia="TimesNewRoman,Bold" w:cs="Times New Roman"/>
          <w:bCs/>
          <w:lang w:eastAsia="pl-PL"/>
        </w:rPr>
        <w:t xml:space="preserve"> poprzedzającego rok złożenia wniosku o dofinansowanie</w:t>
      </w:r>
      <w:r w:rsidRPr="00EA2EC1">
        <w:rPr>
          <w:rFonts w:eastAsia="TimesNewRoman,Bold" w:cs="Times New Roman"/>
          <w:bCs/>
          <w:lang w:eastAsia="pl-PL"/>
        </w:rPr>
        <w:t>.</w:t>
      </w:r>
      <w:r w:rsidRPr="00EA2EC1">
        <w:t xml:space="preserve"> </w:t>
      </w:r>
    </w:p>
    <w:p w14:paraId="25C23F82" w14:textId="77777777" w:rsidR="007F0DF2" w:rsidRDefault="000620AF" w:rsidP="007F0DF2">
      <w:pPr>
        <w:spacing w:after="120" w:line="240" w:lineRule="auto"/>
        <w:jc w:val="both"/>
        <w:rPr>
          <w:rFonts w:eastAsia="TimesNewRoman,Bold" w:cs="Times New Roman"/>
          <w:bCs/>
          <w:lang w:eastAsia="pl-PL"/>
        </w:rPr>
      </w:pPr>
      <w:r w:rsidRPr="00EA2EC1">
        <w:rPr>
          <w:rFonts w:eastAsia="TimesNewRoman,Bold" w:cs="Times New Roman"/>
          <w:b/>
          <w:bCs/>
          <w:u w:val="single"/>
          <w:lang w:eastAsia="pl-PL"/>
        </w:rPr>
        <w:t>Przykład</w:t>
      </w:r>
      <w:r w:rsidRPr="00EA2EC1">
        <w:rPr>
          <w:rFonts w:eastAsia="TimesNewRoman,Bold" w:cs="Times New Roman"/>
          <w:b/>
          <w:bCs/>
          <w:lang w:eastAsia="pl-PL"/>
        </w:rPr>
        <w:t>:</w:t>
      </w:r>
      <w:r w:rsidR="007F0DF2" w:rsidRPr="007F0DF2">
        <w:rPr>
          <w:rFonts w:eastAsia="TimesNewRoman,Bold" w:cs="Times New Roman"/>
          <w:bCs/>
          <w:lang w:eastAsia="pl-PL"/>
        </w:rPr>
        <w:t xml:space="preserve"> </w:t>
      </w:r>
      <w:r w:rsidR="007F0DF2">
        <w:rPr>
          <w:rFonts w:eastAsia="TimesNewRoman,Bold" w:cs="Times New Roman"/>
          <w:bCs/>
          <w:lang w:eastAsia="pl-PL"/>
        </w:rPr>
        <w:t xml:space="preserve">Roczny przychód Wnioskodawcy z prowadzenia działalności pozarolniczej </w:t>
      </w:r>
      <w:r w:rsidR="007F0DF2" w:rsidRPr="00440074">
        <w:rPr>
          <w:rFonts w:eastAsia="TimesNewRoman,Bold" w:cs="Times New Roman"/>
          <w:bCs/>
          <w:lang w:eastAsia="pl-PL"/>
        </w:rPr>
        <w:t xml:space="preserve">za rok  wskazany w zaświadczeniu </w:t>
      </w:r>
      <w:r w:rsidR="007F0DF2">
        <w:rPr>
          <w:rFonts w:eastAsia="TimesNewRoman,Bold" w:cs="Times New Roman"/>
          <w:bCs/>
          <w:lang w:eastAsia="pl-PL"/>
        </w:rPr>
        <w:t xml:space="preserve">nie może przekroczyć </w:t>
      </w:r>
      <w:r w:rsidR="007F0DF2" w:rsidRPr="00EA2EC1">
        <w:rPr>
          <w:rFonts w:eastAsia="TimesNewRoman,Bold" w:cs="Times New Roman"/>
          <w:bCs/>
          <w:lang w:eastAsia="pl-PL"/>
        </w:rPr>
        <w:t>kwoty</w:t>
      </w:r>
      <w:r w:rsidR="007F0DF2">
        <w:rPr>
          <w:rFonts w:eastAsia="TimesNewRoman,Bold" w:cs="Times New Roman"/>
          <w:bCs/>
          <w:lang w:eastAsia="pl-PL"/>
        </w:rPr>
        <w:t>:</w:t>
      </w:r>
    </w:p>
    <w:p w14:paraId="280B366B" w14:textId="77777777" w:rsidR="007F0DF2" w:rsidRDefault="007F0DF2" w:rsidP="007F0DF2">
      <w:pPr>
        <w:spacing w:after="120" w:line="240" w:lineRule="auto"/>
        <w:jc w:val="both"/>
        <w:rPr>
          <w:rFonts w:eastAsia="TimesNewRoman,Bold" w:cs="Times New Roman"/>
          <w:bCs/>
          <w:lang w:eastAsia="pl-PL"/>
        </w:rPr>
      </w:pPr>
      <w:r>
        <w:rPr>
          <w:rFonts w:eastAsia="TimesNewRoman,Bold" w:cs="Times New Roman"/>
          <w:bCs/>
          <w:lang w:eastAsia="pl-PL"/>
        </w:rPr>
        <w:t xml:space="preserve">Dla wniosków składanych w 2021 roku  - </w:t>
      </w:r>
      <w:r w:rsidRPr="00EA2EC1">
        <w:rPr>
          <w:rFonts w:eastAsia="TimesNewRoman,Bold" w:cs="Times New Roman"/>
          <w:bCs/>
          <w:lang w:eastAsia="pl-PL"/>
        </w:rPr>
        <w:t xml:space="preserve"> </w:t>
      </w:r>
      <w:r>
        <w:rPr>
          <w:rFonts w:eastAsia="TimesNewRoman,Bold" w:cs="Times New Roman"/>
          <w:bCs/>
          <w:lang w:eastAsia="pl-PL"/>
        </w:rPr>
        <w:t>78</w:t>
      </w:r>
      <w:r w:rsidRPr="00440074">
        <w:rPr>
          <w:rFonts w:eastAsia="TimesNewRoman,Bold" w:cs="Times New Roman"/>
          <w:bCs/>
          <w:lang w:eastAsia="pl-PL"/>
        </w:rPr>
        <w:t xml:space="preserve"> 000</w:t>
      </w:r>
      <w:r w:rsidRPr="00EA2EC1">
        <w:rPr>
          <w:rFonts w:eastAsia="TimesNewRoman,Bold" w:cs="Times New Roman"/>
          <w:bCs/>
          <w:lang w:eastAsia="pl-PL"/>
        </w:rPr>
        <w:t xml:space="preserve"> zł</w:t>
      </w:r>
      <w:r>
        <w:rPr>
          <w:rFonts w:eastAsia="TimesNewRoman,Bold" w:cs="Times New Roman"/>
          <w:bCs/>
          <w:lang w:eastAsia="pl-PL"/>
        </w:rPr>
        <w:t xml:space="preserve"> (</w:t>
      </w:r>
      <w:r w:rsidRPr="00EA2EC1">
        <w:rPr>
          <w:rFonts w:eastAsia="TimesNewRoman,Bold" w:cs="Times New Roman"/>
          <w:bCs/>
          <w:lang w:eastAsia="pl-PL"/>
        </w:rPr>
        <w:t>30 x 2</w:t>
      </w:r>
      <w:r>
        <w:rPr>
          <w:rFonts w:eastAsia="TimesNewRoman,Bold" w:cs="Times New Roman"/>
          <w:bCs/>
          <w:lang w:eastAsia="pl-PL"/>
        </w:rPr>
        <w:t xml:space="preserve"> 600</w:t>
      </w:r>
      <w:r w:rsidRPr="00EA2EC1">
        <w:rPr>
          <w:rFonts w:eastAsia="TimesNewRoman,Bold" w:cs="Times New Roman"/>
          <w:bCs/>
          <w:lang w:eastAsia="pl-PL"/>
        </w:rPr>
        <w:t xml:space="preserve"> zł</w:t>
      </w:r>
      <w:r>
        <w:rPr>
          <w:rFonts w:eastAsia="TimesNewRoman,Bold" w:cs="Times New Roman"/>
          <w:bCs/>
          <w:lang w:eastAsia="pl-PL"/>
        </w:rPr>
        <w:t>),</w:t>
      </w:r>
    </w:p>
    <w:p w14:paraId="513378B1" w14:textId="77777777" w:rsidR="007F0DF2" w:rsidRPr="00EA2EC1" w:rsidRDefault="007F0DF2" w:rsidP="007F0DF2">
      <w:pPr>
        <w:spacing w:after="120" w:line="240" w:lineRule="auto"/>
        <w:jc w:val="both"/>
        <w:rPr>
          <w:rFonts w:eastAsia="TimesNewRoman,Bold" w:cs="Times New Roman"/>
          <w:bCs/>
          <w:lang w:eastAsia="pl-PL"/>
        </w:rPr>
      </w:pPr>
      <w:r>
        <w:rPr>
          <w:rFonts w:eastAsia="TimesNewRoman,Bold" w:cs="Times New Roman"/>
          <w:bCs/>
          <w:lang w:eastAsia="pl-PL"/>
        </w:rPr>
        <w:t>Dla wniosków składanych w 2022 roku – 84 000 zł (30x 2 800 zł).</w:t>
      </w:r>
    </w:p>
    <w:p w14:paraId="1BA6B779" w14:textId="77777777" w:rsidR="000620AF" w:rsidRDefault="000620AF" w:rsidP="00C52D28">
      <w:pPr>
        <w:spacing w:after="120" w:line="240" w:lineRule="auto"/>
        <w:jc w:val="both"/>
        <w:rPr>
          <w:rFonts w:cstheme="minorHAnsi"/>
        </w:rPr>
      </w:pPr>
      <w:r w:rsidRPr="00EA2EC1">
        <w:rPr>
          <w:rFonts w:cstheme="minorHAnsi"/>
        </w:rPr>
        <w:t>Dla wniosków składanych w 202</w:t>
      </w:r>
      <w:r w:rsidR="00AB5275">
        <w:rPr>
          <w:rFonts w:cstheme="minorHAnsi"/>
        </w:rPr>
        <w:t>1</w:t>
      </w:r>
      <w:r w:rsidRPr="00EA2EC1">
        <w:rPr>
          <w:rFonts w:cstheme="minorHAnsi"/>
        </w:rPr>
        <w:t xml:space="preserve"> roku  zastosowanie ma minimalne wynagrodzenie za pracę określone </w:t>
      </w:r>
      <w:r w:rsidR="00AB5275">
        <w:rPr>
          <w:rFonts w:cstheme="minorHAnsi"/>
        </w:rPr>
        <w:t xml:space="preserve"> </w:t>
      </w:r>
      <w:r w:rsidRPr="00EA2EC1">
        <w:rPr>
          <w:rFonts w:cstheme="minorHAnsi"/>
        </w:rPr>
        <w:t>w rozporządzeniu Rady Ministrów z dnia 1</w:t>
      </w:r>
      <w:r w:rsidR="00AB5275">
        <w:rPr>
          <w:rFonts w:cstheme="minorHAnsi"/>
        </w:rPr>
        <w:t>0</w:t>
      </w:r>
      <w:r w:rsidRPr="00EA2EC1">
        <w:rPr>
          <w:rFonts w:cstheme="minorHAnsi"/>
        </w:rPr>
        <w:t xml:space="preserve"> wrze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>nia 20</w:t>
      </w:r>
      <w:r w:rsidR="00C706D8">
        <w:rPr>
          <w:rFonts w:cstheme="minorHAnsi"/>
        </w:rPr>
        <w:t>19</w:t>
      </w:r>
      <w:r w:rsidRPr="00EA2EC1">
        <w:rPr>
          <w:rFonts w:cstheme="minorHAnsi" w:hint="eastAsia"/>
        </w:rPr>
        <w:t> </w:t>
      </w:r>
      <w:r w:rsidRPr="00EA2EC1">
        <w:rPr>
          <w:rFonts w:cstheme="minorHAnsi"/>
        </w:rPr>
        <w:t>r. w sprawie wysoko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 xml:space="preserve">ci minimalnego </w:t>
      </w:r>
      <w:r w:rsidRPr="005B7168">
        <w:rPr>
          <w:rFonts w:cstheme="minorHAnsi"/>
        </w:rPr>
        <w:t>wynagrodzenia za prac</w:t>
      </w:r>
      <w:r w:rsidRPr="005B7168">
        <w:rPr>
          <w:rFonts w:cstheme="minorHAnsi" w:hint="eastAsia"/>
        </w:rPr>
        <w:t>ę</w:t>
      </w:r>
      <w:r w:rsidRPr="005B7168">
        <w:rPr>
          <w:rFonts w:cstheme="minorHAnsi"/>
        </w:rPr>
        <w:t xml:space="preserve"> oraz wysoko</w:t>
      </w:r>
      <w:r w:rsidRPr="005B7168">
        <w:rPr>
          <w:rFonts w:cstheme="minorHAnsi" w:hint="eastAsia"/>
        </w:rPr>
        <w:t>ś</w:t>
      </w:r>
      <w:r w:rsidRPr="005B7168">
        <w:rPr>
          <w:rFonts w:cstheme="minorHAnsi"/>
        </w:rPr>
        <w:t>ci minimalnej stawki godzinowej w 20</w:t>
      </w:r>
      <w:r w:rsidR="00C706D8">
        <w:rPr>
          <w:rFonts w:cstheme="minorHAnsi"/>
        </w:rPr>
        <w:t>20</w:t>
      </w:r>
      <w:r w:rsidRPr="005B7168">
        <w:rPr>
          <w:rFonts w:cstheme="minorHAnsi" w:hint="eastAsia"/>
        </w:rPr>
        <w:t> </w:t>
      </w:r>
      <w:r w:rsidRPr="005B7168">
        <w:rPr>
          <w:rFonts w:cstheme="minorHAnsi"/>
        </w:rPr>
        <w:t>r.</w:t>
      </w:r>
    </w:p>
    <w:p w14:paraId="65D96975" w14:textId="77777777" w:rsidR="007F0DF2" w:rsidRPr="005B7168" w:rsidRDefault="007F0DF2" w:rsidP="007F0DF2">
      <w:pPr>
        <w:autoSpaceDE w:val="0"/>
        <w:autoSpaceDN w:val="0"/>
        <w:spacing w:before="40" w:after="40" w:line="240" w:lineRule="auto"/>
        <w:jc w:val="both"/>
        <w:rPr>
          <w:rFonts w:cstheme="minorHAnsi"/>
        </w:rPr>
      </w:pPr>
      <w:r w:rsidRPr="00EA2EC1">
        <w:rPr>
          <w:rFonts w:cstheme="minorHAnsi"/>
        </w:rPr>
        <w:t>Dla wniosków składanych w 202</w:t>
      </w:r>
      <w:r>
        <w:rPr>
          <w:rFonts w:cstheme="minorHAnsi"/>
        </w:rPr>
        <w:t>2</w:t>
      </w:r>
      <w:r w:rsidRPr="00EA2EC1">
        <w:rPr>
          <w:rFonts w:cstheme="minorHAnsi"/>
        </w:rPr>
        <w:t xml:space="preserve"> roku  zastosowanie ma minimalne wynagrodzenie za pracę określone w rozporządzeniu Rady Ministrów z dnia 1</w:t>
      </w:r>
      <w:r>
        <w:rPr>
          <w:rFonts w:cstheme="minorHAnsi"/>
        </w:rPr>
        <w:t>5</w:t>
      </w:r>
      <w:r w:rsidRPr="00EA2EC1">
        <w:rPr>
          <w:rFonts w:cstheme="minorHAnsi"/>
        </w:rPr>
        <w:t xml:space="preserve"> wrze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>nia 20</w:t>
      </w:r>
      <w:r>
        <w:rPr>
          <w:rFonts w:cstheme="minorHAnsi"/>
        </w:rPr>
        <w:t>20</w:t>
      </w:r>
      <w:r w:rsidRPr="00EA2EC1">
        <w:rPr>
          <w:rFonts w:cstheme="minorHAnsi" w:hint="eastAsia"/>
        </w:rPr>
        <w:t> </w:t>
      </w:r>
      <w:r w:rsidRPr="00EA2EC1">
        <w:rPr>
          <w:rFonts w:cstheme="minorHAnsi"/>
        </w:rPr>
        <w:t>r. w sprawie wysoko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 xml:space="preserve">ci minimalnego </w:t>
      </w:r>
      <w:r w:rsidRPr="005B7168">
        <w:rPr>
          <w:rFonts w:cstheme="minorHAnsi"/>
        </w:rPr>
        <w:t>wynagrodzenia za prac</w:t>
      </w:r>
      <w:r w:rsidRPr="005B7168">
        <w:rPr>
          <w:rFonts w:cstheme="minorHAnsi" w:hint="eastAsia"/>
        </w:rPr>
        <w:t>ę</w:t>
      </w:r>
      <w:r w:rsidRPr="005B7168">
        <w:rPr>
          <w:rFonts w:cstheme="minorHAnsi"/>
        </w:rPr>
        <w:t xml:space="preserve"> oraz wysoko</w:t>
      </w:r>
      <w:r w:rsidRPr="005B7168">
        <w:rPr>
          <w:rFonts w:cstheme="minorHAnsi" w:hint="eastAsia"/>
        </w:rPr>
        <w:t>ś</w:t>
      </w:r>
      <w:r w:rsidRPr="005B7168">
        <w:rPr>
          <w:rFonts w:cstheme="minorHAnsi"/>
        </w:rPr>
        <w:t>ci minimalnej stawki godzinowej w 20</w:t>
      </w:r>
      <w:r>
        <w:rPr>
          <w:rFonts w:cstheme="minorHAnsi"/>
        </w:rPr>
        <w:t>21</w:t>
      </w:r>
      <w:r w:rsidRPr="005B7168">
        <w:rPr>
          <w:rFonts w:cstheme="minorHAnsi" w:hint="eastAsia"/>
        </w:rPr>
        <w:t> </w:t>
      </w:r>
      <w:r w:rsidRPr="005B7168">
        <w:rPr>
          <w:rFonts w:cstheme="minorHAnsi"/>
        </w:rPr>
        <w:t>r.</w:t>
      </w:r>
      <w:r>
        <w:rPr>
          <w:rFonts w:cstheme="minorHAnsi"/>
        </w:rPr>
        <w:t xml:space="preserve"> </w:t>
      </w:r>
    </w:p>
    <w:p w14:paraId="60AF98CD" w14:textId="77777777" w:rsidR="007F0DF2" w:rsidRDefault="007F0DF2" w:rsidP="000620AF">
      <w:pPr>
        <w:spacing w:after="120" w:line="240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4B85CE82" w14:textId="77777777" w:rsidR="000620AF" w:rsidRPr="0026229E" w:rsidRDefault="000620AF" w:rsidP="000620AF">
      <w:pPr>
        <w:spacing w:after="12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 xml:space="preserve">Pole C.2.3 </w:t>
      </w:r>
      <w:r w:rsidRPr="0026229E">
        <w:rPr>
          <w:rFonts w:eastAsia="TimesNewRoman,Bold" w:cs="Times New Roman"/>
          <w:lang w:eastAsia="pl-PL"/>
        </w:rPr>
        <w:t>N</w:t>
      </w:r>
      <w:r w:rsidRPr="0026229E">
        <w:rPr>
          <w:rFonts w:eastAsia="Times New Roman" w:cs="Times New Roman"/>
          <w:color w:val="000000" w:themeColor="text1"/>
          <w:lang w:eastAsia="pl-PL"/>
        </w:rPr>
        <w:t xml:space="preserve">ależy wpisać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wartość rocznego przychodu Wnioskodawcy </w:t>
      </w:r>
      <w:r w:rsidRPr="0026229E">
        <w:rPr>
          <w:rFonts w:eastAsia="Times New Roman" w:cs="Times New Roman"/>
          <w:color w:val="000000" w:themeColor="text1"/>
          <w:lang w:eastAsia="pl-PL"/>
        </w:rPr>
        <w:t>z tytułu prowadzenia pozarolniczej działalności gospodarczej. Jeśli Wnioskodawca nie osiąga żadnego przychodu z tego tytułu lub nie prowadzi pozarolniczej działalności gospodarczej należy wpisać "0”</w:t>
      </w:r>
      <w:r w:rsidRPr="0026229E">
        <w:t xml:space="preserve"> .</w:t>
      </w:r>
    </w:p>
    <w:p w14:paraId="6750297D" w14:textId="77777777" w:rsidR="000620AF" w:rsidRPr="00BF5FFB" w:rsidRDefault="00C52D28" w:rsidP="00BF5FFB">
      <w:pPr>
        <w:jc w:val="both"/>
      </w:pPr>
      <w:r>
        <w:t>W</w:t>
      </w:r>
      <w:r w:rsidRPr="0008572B">
        <w:t xml:space="preserve">ysokość rocznego przychodu </w:t>
      </w:r>
      <w:r>
        <w:t>z tytułu prowadzenia pozarolniczej działalności gospodarczej Wnioskodawca powinien podać na podstawie</w:t>
      </w:r>
      <w:r w:rsidRPr="0008572B">
        <w:t xml:space="preserve"> zeznani</w:t>
      </w:r>
      <w:r>
        <w:t>a</w:t>
      </w:r>
      <w:r w:rsidRPr="0008572B">
        <w:t xml:space="preserve"> podatkowe</w:t>
      </w:r>
      <w:r>
        <w:t>go</w:t>
      </w:r>
      <w:r w:rsidRPr="0008572B">
        <w:t xml:space="preserve"> (korekt</w:t>
      </w:r>
      <w:r>
        <w:t>y</w:t>
      </w:r>
      <w:r w:rsidRPr="0008572B">
        <w:t xml:space="preserve"> zeznania) złożone</w:t>
      </w:r>
      <w:r>
        <w:t>go</w:t>
      </w:r>
      <w:r w:rsidRPr="0008572B">
        <w:t xml:space="preserve"> w urzędzie skarbowym </w:t>
      </w:r>
      <w:r w:rsidRPr="00DA24C2">
        <w:t>lub zaświadczenia z urzędu skarbowego (Wnioskodawca powinien przechowywać te dokumenty i okazać w przypadku kontroli).</w:t>
      </w:r>
      <w:r w:rsidRPr="0008572B">
        <w:t xml:space="preserve"> </w:t>
      </w:r>
      <w:r w:rsidR="00DA24C2">
        <w:t xml:space="preserve">Wnioskodawca rozliczający się metodą karty podatkowej powinien wpisać wartość  rocznego  przychodu  z  tytułu  prowadzenia pozarolniczej działalności gospodarczej zgodną z jego własnymi ustaleniami (oświadczenie wnioskodawcy). Wnioskodawca ponosi odpowiedzialność za to czy przedstawiony we wniosku stan faktyczny jest zgodny ze stanem rzeczywistym. </w:t>
      </w:r>
      <w:r w:rsidR="00DA24C2" w:rsidDel="00815BF0">
        <w:rPr>
          <w:rStyle w:val="Odwoaniedokomentarza"/>
        </w:rPr>
        <w:t xml:space="preserve"> </w:t>
      </w:r>
    </w:p>
    <w:p w14:paraId="09549F91" w14:textId="52D1432B" w:rsidR="00406798" w:rsidRPr="00BF5FFB" w:rsidRDefault="00B4232A" w:rsidP="00BF5FFB">
      <w:pPr>
        <w:jc w:val="both"/>
        <w:rPr>
          <w:rFonts w:eastAsia="TimesNewRoman,Bold" w:cs="Times New Roman"/>
          <w:bCs/>
          <w:lang w:eastAsia="pl-PL"/>
        </w:rPr>
      </w:pPr>
      <w:r w:rsidRPr="00274A1D">
        <w:rPr>
          <w:rFonts w:eastAsia="TimesNewRoman,Bold" w:cs="Times New Roman"/>
          <w:bCs/>
          <w:lang w:eastAsia="pl-PL"/>
        </w:rPr>
        <w:t>Do wniosku nie trzeba dołączać ww. dokumentów.</w:t>
      </w:r>
      <w:r>
        <w:rPr>
          <w:rFonts w:eastAsia="TimesNewRoman,Bold" w:cs="Times New Roman"/>
          <w:bCs/>
          <w:lang w:eastAsia="pl-PL"/>
        </w:rPr>
        <w:t xml:space="preserve"> </w:t>
      </w:r>
      <w:r w:rsidRPr="00274A1D">
        <w:rPr>
          <w:rFonts w:eastAsia="TimesNewRoman,Bold" w:cs="Times New Roman"/>
          <w:bCs/>
          <w:lang w:eastAsia="pl-PL"/>
        </w:rPr>
        <w:t xml:space="preserve">Należy przechowywać te dokumenty, od momentu złożenia wniosku o dofinansowanie do czasu zakończenia umowy o dofinansowanie (tj. do zakończenia okresu trwałości), w przypadku pozytywnej oceny wniosku i podpisania umowy o dofinansowanie. </w:t>
      </w:r>
      <w:r w:rsidRPr="00274A1D">
        <w:rPr>
          <w:rFonts w:eastAsia="TimesNewRoman,Bold" w:cs="Times New Roman"/>
          <w:bCs/>
          <w:lang w:eastAsia="pl-PL"/>
        </w:rPr>
        <w:lastRenderedPageBreak/>
        <w:t>W</w:t>
      </w:r>
      <w:r w:rsidR="00454DC5">
        <w:rPr>
          <w:rFonts w:eastAsia="TimesNewRoman,Bold" w:cs="Times New Roman"/>
          <w:bCs/>
          <w:lang w:eastAsia="pl-PL"/>
        </w:rPr>
        <w:t> </w:t>
      </w:r>
      <w:r w:rsidRPr="00274A1D">
        <w:rPr>
          <w:rFonts w:eastAsia="TimesNewRoman,Bold" w:cs="Times New Roman"/>
          <w:bCs/>
          <w:lang w:eastAsia="pl-PL"/>
        </w:rPr>
        <w:t xml:space="preserve">tym okresie, na żądanie upoważnionych podmiotów, Wnioskodawca/Beneficjent jest zobowiązany do udostępnienia dokumentów potwierdzających prawidłowość </w:t>
      </w:r>
      <w:r>
        <w:rPr>
          <w:rFonts w:eastAsia="TimesNewRoman,Bold" w:cs="Times New Roman"/>
          <w:bCs/>
          <w:lang w:eastAsia="pl-PL"/>
        </w:rPr>
        <w:t xml:space="preserve">podanych </w:t>
      </w:r>
      <w:r w:rsidRPr="00274A1D">
        <w:rPr>
          <w:rFonts w:eastAsia="TimesNewRoman,Bold" w:cs="Times New Roman"/>
          <w:bCs/>
          <w:lang w:eastAsia="pl-PL"/>
        </w:rPr>
        <w:t>danych</w:t>
      </w:r>
      <w:r w:rsidR="00BE1162">
        <w:rPr>
          <w:rFonts w:eastAsia="TimesNewRoman,Bold" w:cs="Times New Roman"/>
          <w:bCs/>
          <w:lang w:eastAsia="pl-PL"/>
        </w:rPr>
        <w:t>.</w:t>
      </w:r>
    </w:p>
    <w:p w14:paraId="0E7A3A85" w14:textId="77777777" w:rsidR="007D1572" w:rsidRPr="00807641" w:rsidRDefault="007D1572" w:rsidP="007D1572">
      <w:pPr>
        <w:spacing w:after="0" w:line="276" w:lineRule="auto"/>
        <w:jc w:val="both"/>
        <w:rPr>
          <w:b/>
        </w:rPr>
      </w:pPr>
      <w:r w:rsidRPr="00807641">
        <w:rPr>
          <w:b/>
        </w:rPr>
        <w:t>C.</w:t>
      </w:r>
      <w:r>
        <w:rPr>
          <w:b/>
        </w:rPr>
        <w:t>3</w:t>
      </w:r>
      <w:r w:rsidRPr="00807641">
        <w:rPr>
          <w:b/>
        </w:rPr>
        <w:t xml:space="preserve"> </w:t>
      </w:r>
      <w:r>
        <w:rPr>
          <w:b/>
        </w:rPr>
        <w:t>D</w:t>
      </w:r>
      <w:r w:rsidRPr="00807641">
        <w:rPr>
          <w:b/>
        </w:rPr>
        <w:t xml:space="preserve">otyczy Beneficjentów uprawnionych do </w:t>
      </w:r>
      <w:r>
        <w:rPr>
          <w:b/>
        </w:rPr>
        <w:t>najwyższego</w:t>
      </w:r>
      <w:r w:rsidRPr="00807641">
        <w:rPr>
          <w:b/>
        </w:rPr>
        <w:t xml:space="preserve"> poziomu dofinansowania, w rozumieniu definicji programu priorytetowego Czyste Powietrze Część </w:t>
      </w:r>
      <w:r>
        <w:rPr>
          <w:b/>
        </w:rPr>
        <w:t>3</w:t>
      </w:r>
      <w:r w:rsidRPr="00807641">
        <w:rPr>
          <w:b/>
        </w:rPr>
        <w:t>.</w:t>
      </w:r>
    </w:p>
    <w:p w14:paraId="0223C6AE" w14:textId="77777777" w:rsidR="007D1572" w:rsidRPr="00807641" w:rsidRDefault="007D1572" w:rsidP="007D1572">
      <w:pPr>
        <w:tabs>
          <w:tab w:val="left" w:pos="426"/>
        </w:tabs>
        <w:spacing w:after="0" w:line="240" w:lineRule="auto"/>
        <w:jc w:val="both"/>
        <w:rPr>
          <w:rFonts w:eastAsia="TimesNewRoman,Bold" w:cs="Times New Roman"/>
          <w:b/>
          <w:bCs/>
          <w:lang w:eastAsia="pl-PL"/>
        </w:rPr>
      </w:pPr>
    </w:p>
    <w:p w14:paraId="3189A3D4" w14:textId="77777777" w:rsidR="007D1572" w:rsidRDefault="007D1572" w:rsidP="007D1572">
      <w:pPr>
        <w:tabs>
          <w:tab w:val="left" w:pos="426"/>
        </w:tabs>
        <w:spacing w:after="0" w:line="240" w:lineRule="auto"/>
        <w:jc w:val="both"/>
        <w:rPr>
          <w:rFonts w:eastAsia="TimesNewRoman,Bold" w:cs="Times New Roman"/>
          <w:bCs/>
          <w:lang w:eastAsia="pl-PL"/>
        </w:rPr>
      </w:pPr>
      <w:r w:rsidRPr="00807641">
        <w:rPr>
          <w:rFonts w:eastAsia="TimesNewRoman,Bold" w:cs="Times New Roman"/>
          <w:b/>
          <w:bCs/>
          <w:lang w:eastAsia="pl-PL"/>
        </w:rPr>
        <w:t>Każdy Wnioskodawca</w:t>
      </w:r>
      <w:r w:rsidRPr="00807641">
        <w:rPr>
          <w:rFonts w:eastAsia="TimesNewRoman,Bold" w:cs="Times New Roman"/>
          <w:bCs/>
          <w:lang w:eastAsia="pl-PL"/>
        </w:rPr>
        <w:t xml:space="preserve"> ubiegający się o </w:t>
      </w:r>
      <w:r>
        <w:rPr>
          <w:rFonts w:eastAsia="TimesNewRoman,Bold" w:cs="Times New Roman"/>
          <w:bCs/>
          <w:lang w:eastAsia="pl-PL"/>
        </w:rPr>
        <w:t>najwyższy</w:t>
      </w:r>
      <w:r w:rsidRPr="00807641">
        <w:rPr>
          <w:rFonts w:eastAsia="TimesNewRoman,Bold" w:cs="Times New Roman"/>
          <w:bCs/>
          <w:lang w:eastAsia="pl-PL"/>
        </w:rPr>
        <w:t xml:space="preserve"> poziom dofinansowania </w:t>
      </w:r>
      <w:r w:rsidRPr="00807641">
        <w:rPr>
          <w:rFonts w:eastAsia="TimesNewRoman,Bold" w:cs="Times New Roman"/>
          <w:b/>
          <w:bCs/>
          <w:lang w:eastAsia="pl-PL"/>
        </w:rPr>
        <w:t>zobowiązany jest do</w:t>
      </w:r>
      <w:r w:rsidRPr="00807641">
        <w:rPr>
          <w:rFonts w:eastAsia="TimesNewRoman,Bold" w:cs="Times New Roman"/>
          <w:bCs/>
          <w:lang w:eastAsia="pl-PL"/>
        </w:rPr>
        <w:t xml:space="preserve"> </w:t>
      </w:r>
      <w:r w:rsidRPr="00807641">
        <w:rPr>
          <w:rFonts w:eastAsia="TimesNewRoman,Bold" w:cs="Times New Roman"/>
          <w:b/>
          <w:bCs/>
          <w:lang w:eastAsia="pl-PL"/>
        </w:rPr>
        <w:t>dołączenia</w:t>
      </w:r>
      <w:r w:rsidRPr="00807641">
        <w:rPr>
          <w:rFonts w:eastAsia="TimesNewRoman,Bold" w:cs="Times New Roman"/>
          <w:bCs/>
          <w:lang w:eastAsia="pl-PL"/>
        </w:rPr>
        <w:t xml:space="preserve"> </w:t>
      </w:r>
      <w:r w:rsidRPr="001259A3">
        <w:rPr>
          <w:rFonts w:eastAsia="TimesNewRoman,Bold" w:cs="Times New Roman"/>
          <w:b/>
          <w:bCs/>
          <w:lang w:eastAsia="pl-PL"/>
        </w:rPr>
        <w:t>do wniosku</w:t>
      </w:r>
      <w:r w:rsidRPr="00807641">
        <w:rPr>
          <w:rFonts w:eastAsia="TimesNewRoman,Bold" w:cs="Times New Roman"/>
          <w:bCs/>
          <w:lang w:eastAsia="pl-PL"/>
        </w:rPr>
        <w:t xml:space="preserve"> </w:t>
      </w:r>
      <w:r>
        <w:rPr>
          <w:rFonts w:eastAsia="TimesNewRoman,Bold" w:cs="Times New Roman"/>
          <w:bCs/>
          <w:lang w:eastAsia="pl-PL"/>
        </w:rPr>
        <w:t>jednego z dwóch dokumentów:</w:t>
      </w:r>
    </w:p>
    <w:p w14:paraId="085ED2B7" w14:textId="77777777" w:rsidR="007D1572" w:rsidRPr="002F3856" w:rsidRDefault="007D1572" w:rsidP="007D1572">
      <w:pPr>
        <w:pStyle w:val="Akapitzlist"/>
        <w:numPr>
          <w:ilvl w:val="0"/>
          <w:numId w:val="187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2F3856">
        <w:rPr>
          <w:rFonts w:cstheme="minorHAnsi"/>
        </w:rPr>
        <w:t>zaświadczenia, wydanego przez właściwy organ, wskazującego przeciętny miesięczny dochód na jednego członka gospodarstwa domowego Wnioskodawcy,</w:t>
      </w:r>
      <w:r w:rsidR="007F0DF2" w:rsidRPr="007F0DF2">
        <w:rPr>
          <w:rFonts w:cstheme="minorHAnsi"/>
        </w:rPr>
        <w:t xml:space="preserve"> </w:t>
      </w:r>
      <w:r w:rsidR="007F0DF2">
        <w:rPr>
          <w:rFonts w:cstheme="minorHAnsi"/>
        </w:rPr>
        <w:t>rok kalendarzowy za który został ustalony ten dochód</w:t>
      </w:r>
      <w:r w:rsidRPr="002F3856">
        <w:rPr>
          <w:rFonts w:cstheme="minorHAnsi"/>
        </w:rPr>
        <w:t xml:space="preserve"> oraz rodzaj gospodarstwa (jednoosobowe albo wieloosobowe).  </w:t>
      </w:r>
    </w:p>
    <w:p w14:paraId="38C660AA" w14:textId="77777777" w:rsidR="007D1572" w:rsidRPr="00807641" w:rsidRDefault="007D1572" w:rsidP="007D1572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2D773DB7" w14:textId="77777777" w:rsidR="007D1572" w:rsidRDefault="007D1572" w:rsidP="007D1572">
      <w:pPr>
        <w:tabs>
          <w:tab w:val="left" w:pos="426"/>
        </w:tabs>
        <w:spacing w:after="0" w:line="240" w:lineRule="auto"/>
        <w:ind w:left="709"/>
        <w:jc w:val="both"/>
        <w:rPr>
          <w:rFonts w:cstheme="minorHAnsi"/>
        </w:rPr>
      </w:pPr>
      <w:r w:rsidRPr="00807641">
        <w:rPr>
          <w:rFonts w:cstheme="minorHAnsi"/>
        </w:rPr>
        <w:t xml:space="preserve">Dochód ustalany jest </w:t>
      </w:r>
      <w:r>
        <w:rPr>
          <w:rFonts w:cstheme="minorHAnsi"/>
        </w:rPr>
        <w:t>z:</w:t>
      </w:r>
    </w:p>
    <w:p w14:paraId="528754CB" w14:textId="47871961" w:rsidR="007D1572" w:rsidRPr="00280F49" w:rsidRDefault="007D1572" w:rsidP="007D1572">
      <w:pPr>
        <w:pStyle w:val="Akapitzlist"/>
        <w:numPr>
          <w:ilvl w:val="0"/>
          <w:numId w:val="180"/>
        </w:numPr>
        <w:tabs>
          <w:tab w:val="left" w:pos="426"/>
        </w:tabs>
        <w:spacing w:after="0" w:line="240" w:lineRule="auto"/>
        <w:ind w:left="993"/>
        <w:jc w:val="both"/>
        <w:rPr>
          <w:rFonts w:cstheme="minorHAnsi"/>
        </w:rPr>
      </w:pPr>
      <w:r w:rsidRPr="000D2E0D">
        <w:rPr>
          <w:rFonts w:cstheme="minorHAnsi"/>
        </w:rPr>
        <w:t xml:space="preserve">przedostatniego roku kalendarzowego poprzedzającego rok złożenia żądania </w:t>
      </w:r>
      <w:r w:rsidRPr="00180430">
        <w:rPr>
          <w:rFonts w:cstheme="minorHAnsi"/>
        </w:rPr>
        <w:t>wydania zaświadczenia</w:t>
      </w:r>
      <w:r w:rsidRPr="00280F49">
        <w:rPr>
          <w:rFonts w:cstheme="minorHAnsi"/>
        </w:rPr>
        <w:t>, w przypadku żądania złożonego w okresie od 1 stycznia do dnia 31 lipca danego roku lub</w:t>
      </w:r>
    </w:p>
    <w:p w14:paraId="2CCCDC3E" w14:textId="2F09E267" w:rsidR="007D1572" w:rsidRDefault="007D1572" w:rsidP="007D1572">
      <w:pPr>
        <w:pStyle w:val="Akapitzlist"/>
        <w:numPr>
          <w:ilvl w:val="0"/>
          <w:numId w:val="180"/>
        </w:numPr>
        <w:tabs>
          <w:tab w:val="left" w:pos="426"/>
        </w:tabs>
        <w:spacing w:after="0" w:line="240" w:lineRule="auto"/>
        <w:ind w:left="993"/>
        <w:jc w:val="both"/>
        <w:rPr>
          <w:rFonts w:cstheme="minorHAnsi"/>
        </w:rPr>
      </w:pPr>
      <w:r>
        <w:rPr>
          <w:rFonts w:cstheme="minorHAnsi"/>
        </w:rPr>
        <w:t>ostatniego roku kalendarzowego poprzedzającego rok złożenia żądania wydania zaświadczenia, w przypadku żądania złożonego w okresie od dnia 1 sierpnia do dnia 31</w:t>
      </w:r>
      <w:r w:rsidR="00454DC5">
        <w:rPr>
          <w:rFonts w:cstheme="minorHAnsi"/>
        </w:rPr>
        <w:t> </w:t>
      </w:r>
      <w:r>
        <w:rPr>
          <w:rFonts w:cstheme="minorHAnsi"/>
        </w:rPr>
        <w:t>grudnia danego roku</w:t>
      </w:r>
      <w:r w:rsidRPr="00807641">
        <w:rPr>
          <w:rFonts w:cstheme="minorHAnsi"/>
        </w:rPr>
        <w:t xml:space="preserve">. </w:t>
      </w:r>
    </w:p>
    <w:p w14:paraId="4A2A10F6" w14:textId="77777777" w:rsidR="007D1572" w:rsidRPr="00807641" w:rsidRDefault="007D1572" w:rsidP="007D1572">
      <w:pPr>
        <w:pStyle w:val="Akapitzlist"/>
        <w:tabs>
          <w:tab w:val="left" w:pos="426"/>
        </w:tabs>
        <w:spacing w:after="0" w:line="240" w:lineRule="auto"/>
        <w:ind w:left="993"/>
        <w:jc w:val="both"/>
        <w:rPr>
          <w:rFonts w:cstheme="minorHAnsi"/>
        </w:rPr>
      </w:pPr>
    </w:p>
    <w:p w14:paraId="18D1B70B" w14:textId="1F113B83" w:rsidR="007D1572" w:rsidRPr="00807641" w:rsidRDefault="007D1572" w:rsidP="0034180D">
      <w:pPr>
        <w:tabs>
          <w:tab w:val="left" w:pos="0"/>
        </w:tabs>
        <w:spacing w:after="0" w:line="240" w:lineRule="auto"/>
        <w:ind w:left="567"/>
        <w:jc w:val="both"/>
        <w:rPr>
          <w:rFonts w:cstheme="minorHAnsi"/>
        </w:rPr>
      </w:pPr>
      <w:r w:rsidRPr="0034180D">
        <w:rPr>
          <w:rFonts w:cstheme="minorHAnsi"/>
        </w:rPr>
        <w:t>Przeciętny miesięczny dochód na jednego członka gospodarstwa domowego Wnioskodawcy wskazany w zaświadczeniu wydanym zgodnie z art. 411 ust. 10g ustawy – Prawo ochrony środowiska, nie może przekraczać kwoty</w:t>
      </w:r>
      <w:r w:rsidR="00940F82">
        <w:t xml:space="preserve"> </w:t>
      </w:r>
      <w:r>
        <w:t>wskazanej w Części 3 ust. 8 aktualnie obowiązującego Programu</w:t>
      </w:r>
      <w:r w:rsidRPr="00807641">
        <w:rPr>
          <w:rFonts w:cstheme="minorHAnsi"/>
        </w:rPr>
        <w:t xml:space="preserve">. </w:t>
      </w:r>
    </w:p>
    <w:p w14:paraId="4067D093" w14:textId="7B82D4E0" w:rsidR="007D1572" w:rsidRDefault="007D1572" w:rsidP="0034180D">
      <w:pPr>
        <w:pStyle w:val="Akapitzlist"/>
        <w:numPr>
          <w:ilvl w:val="0"/>
          <w:numId w:val="187"/>
        </w:numPr>
        <w:spacing w:after="0" w:line="240" w:lineRule="auto"/>
        <w:ind w:left="567"/>
        <w:jc w:val="both"/>
        <w:rPr>
          <w:rFonts w:cstheme="minorHAnsi"/>
        </w:rPr>
      </w:pPr>
      <w:r w:rsidRPr="002F3856">
        <w:rPr>
          <w:rFonts w:cstheme="minorHAnsi"/>
        </w:rPr>
        <w:t>zaświadczeni</w:t>
      </w:r>
      <w:r>
        <w:rPr>
          <w:rFonts w:cstheme="minorHAnsi"/>
        </w:rPr>
        <w:t>a</w:t>
      </w:r>
      <w:r w:rsidRPr="002F3856">
        <w:rPr>
          <w:rFonts w:cstheme="minorHAnsi"/>
        </w:rPr>
        <w:t xml:space="preserve"> wydan</w:t>
      </w:r>
      <w:r>
        <w:rPr>
          <w:rFonts w:cstheme="minorHAnsi"/>
        </w:rPr>
        <w:t>ego</w:t>
      </w:r>
      <w:r w:rsidRPr="002F3856">
        <w:rPr>
          <w:rFonts w:cstheme="minorHAnsi"/>
        </w:rPr>
        <w:t xml:space="preserve"> na wniosek Beneficjenta, przez wójta, burmistrza lub prezydenta miasta</w:t>
      </w:r>
      <w:r>
        <w:rPr>
          <w:rFonts w:cstheme="minorHAnsi"/>
        </w:rPr>
        <w:t xml:space="preserve"> (lub inny upoważniony organ, zgodnie z Program</w:t>
      </w:r>
      <w:r w:rsidR="00EA0F32">
        <w:rPr>
          <w:rFonts w:cstheme="minorHAnsi"/>
        </w:rPr>
        <w:t>em</w:t>
      </w:r>
      <w:r>
        <w:rPr>
          <w:rFonts w:cstheme="minorHAnsi"/>
        </w:rPr>
        <w:t>) potwierdzającego</w:t>
      </w:r>
      <w:r w:rsidR="00BE1162">
        <w:rPr>
          <w:rFonts w:cstheme="minorHAnsi"/>
        </w:rPr>
        <w:t>, że Beneficjent ma</w:t>
      </w:r>
      <w:r>
        <w:rPr>
          <w:rFonts w:cstheme="minorHAnsi"/>
        </w:rPr>
        <w:t xml:space="preserve"> </w:t>
      </w:r>
      <w:r w:rsidRPr="002F3856">
        <w:rPr>
          <w:rFonts w:cstheme="minorHAnsi"/>
        </w:rPr>
        <w:t>ustalone prawo do otrzymywania zasiłku stałego, zasiłku okresowego, zasiłku rodzinnego lub specjalnego zasiłku opiekuńczego</w:t>
      </w:r>
      <w:r>
        <w:rPr>
          <w:rFonts w:cstheme="minorHAnsi"/>
        </w:rPr>
        <w:t xml:space="preserve">. Zaświadczenie musi </w:t>
      </w:r>
      <w:r w:rsidRPr="002F3856">
        <w:rPr>
          <w:rFonts w:cstheme="minorHAnsi"/>
        </w:rPr>
        <w:t>zawiera</w:t>
      </w:r>
      <w:r>
        <w:rPr>
          <w:rFonts w:cstheme="minorHAnsi"/>
        </w:rPr>
        <w:t>ć</w:t>
      </w:r>
      <w:r w:rsidRPr="002F3856">
        <w:rPr>
          <w:rFonts w:cstheme="minorHAnsi"/>
        </w:rPr>
        <w:t xml:space="preserve"> wskazanie rodzaju zasiłku oraz okresu, na który został przyznany</w:t>
      </w:r>
      <w:r>
        <w:rPr>
          <w:rFonts w:cstheme="minorHAnsi"/>
        </w:rPr>
        <w:t xml:space="preserve">. </w:t>
      </w:r>
      <w:r w:rsidRPr="002F3856">
        <w:rPr>
          <w:rFonts w:cstheme="minorHAnsi"/>
        </w:rPr>
        <w:t xml:space="preserve">Zasiłek </w:t>
      </w:r>
      <w:r w:rsidR="00BE1162">
        <w:rPr>
          <w:rFonts w:cstheme="minorHAnsi"/>
        </w:rPr>
        <w:t xml:space="preserve">wskazany w zaświadczeniu </w:t>
      </w:r>
      <w:r w:rsidRPr="002F3856">
        <w:rPr>
          <w:rFonts w:cstheme="minorHAnsi"/>
        </w:rPr>
        <w:t>musi przysługiwać w</w:t>
      </w:r>
      <w:r w:rsidR="00454DC5">
        <w:rPr>
          <w:rFonts w:cstheme="minorHAnsi"/>
        </w:rPr>
        <w:t> </w:t>
      </w:r>
      <w:r w:rsidRPr="002F3856">
        <w:rPr>
          <w:rFonts w:cstheme="minorHAnsi"/>
        </w:rPr>
        <w:t xml:space="preserve">każdym z kolejnych 6 miesięcy </w:t>
      </w:r>
      <w:r w:rsidR="00BE1162">
        <w:rPr>
          <w:rFonts w:cstheme="minorHAnsi"/>
        </w:rPr>
        <w:t xml:space="preserve">kalendarzowych </w:t>
      </w:r>
      <w:r w:rsidRPr="002F3856">
        <w:rPr>
          <w:rFonts w:cstheme="minorHAnsi"/>
        </w:rPr>
        <w:t>poprzedzających miesiąc złożenia wniosku o</w:t>
      </w:r>
      <w:r w:rsidR="00454DC5">
        <w:rPr>
          <w:rFonts w:cstheme="minorHAnsi"/>
        </w:rPr>
        <w:t> </w:t>
      </w:r>
      <w:r w:rsidRPr="002F3856">
        <w:rPr>
          <w:rFonts w:cstheme="minorHAnsi"/>
        </w:rPr>
        <w:t xml:space="preserve">wydanie zaświadczenia oraz </w:t>
      </w:r>
      <w:r w:rsidR="00EA0F32">
        <w:rPr>
          <w:rFonts w:cstheme="minorHAnsi"/>
        </w:rPr>
        <w:t>co najmniej do dnia</w:t>
      </w:r>
      <w:r w:rsidRPr="002F3856">
        <w:rPr>
          <w:rFonts w:cstheme="minorHAnsi"/>
        </w:rPr>
        <w:t xml:space="preserve"> złożenia wniosku o dofinansowanie.</w:t>
      </w:r>
    </w:p>
    <w:p w14:paraId="69B97E5A" w14:textId="77777777" w:rsidR="007D1572" w:rsidRPr="002F3856" w:rsidRDefault="007D1572" w:rsidP="007D1572">
      <w:pPr>
        <w:spacing w:after="0" w:line="240" w:lineRule="auto"/>
        <w:jc w:val="both"/>
        <w:rPr>
          <w:rFonts w:cstheme="minorHAnsi"/>
        </w:rPr>
      </w:pPr>
    </w:p>
    <w:p w14:paraId="0C313291" w14:textId="177880EB" w:rsidR="007D1572" w:rsidRDefault="007D1572" w:rsidP="007D1572">
      <w:pPr>
        <w:spacing w:after="0" w:line="240" w:lineRule="auto"/>
        <w:jc w:val="both"/>
        <w:rPr>
          <w:rFonts w:cstheme="minorHAnsi"/>
          <w:b/>
        </w:rPr>
      </w:pPr>
      <w:r w:rsidRPr="00E37795">
        <w:rPr>
          <w:rFonts w:cstheme="minorHAnsi"/>
        </w:rPr>
        <w:t>Zaświadczeni</w:t>
      </w:r>
      <w:r w:rsidR="00C76493">
        <w:rPr>
          <w:rFonts w:cstheme="minorHAnsi"/>
        </w:rPr>
        <w:t>e</w:t>
      </w:r>
      <w:r w:rsidRPr="00E37795">
        <w:rPr>
          <w:rFonts w:cstheme="minorHAnsi"/>
        </w:rPr>
        <w:t xml:space="preserve"> nie mo</w:t>
      </w:r>
      <w:r w:rsidR="00C71A22">
        <w:rPr>
          <w:rFonts w:cstheme="minorHAnsi"/>
        </w:rPr>
        <w:t>że</w:t>
      </w:r>
      <w:r w:rsidRPr="00E37795">
        <w:rPr>
          <w:rFonts w:cstheme="minorHAnsi"/>
        </w:rPr>
        <w:t xml:space="preserve"> być wydane z datą wcześniejszą niż 3 miesiące </w:t>
      </w:r>
      <w:r w:rsidR="00BE1162">
        <w:rPr>
          <w:rFonts w:cstheme="minorHAnsi"/>
        </w:rPr>
        <w:t xml:space="preserve">licząc </w:t>
      </w:r>
      <w:r w:rsidRPr="00E37795">
        <w:rPr>
          <w:rFonts w:cstheme="minorHAnsi"/>
        </w:rPr>
        <w:t>od daty złożenia wniosku</w:t>
      </w:r>
      <w:r w:rsidR="00BE1162">
        <w:rPr>
          <w:rFonts w:cstheme="minorHAnsi"/>
        </w:rPr>
        <w:t xml:space="preserve"> o dofinansowanie</w:t>
      </w:r>
      <w:r w:rsidRPr="00E37795">
        <w:rPr>
          <w:rFonts w:cstheme="minorHAnsi"/>
        </w:rPr>
        <w:t>.</w:t>
      </w:r>
      <w:r w:rsidRPr="00E37795">
        <w:rPr>
          <w:rFonts w:cstheme="minorHAnsi"/>
          <w:b/>
        </w:rPr>
        <w:t xml:space="preserve"> </w:t>
      </w:r>
      <w:r w:rsidRPr="00DA24C2">
        <w:rPr>
          <w:rFonts w:cstheme="minorHAnsi"/>
          <w:b/>
        </w:rPr>
        <w:t>Zaświadczeni</w:t>
      </w:r>
      <w:r w:rsidR="00C71A22" w:rsidRPr="00DA24C2">
        <w:rPr>
          <w:rFonts w:cstheme="minorHAnsi"/>
          <w:b/>
        </w:rPr>
        <w:t>e</w:t>
      </w:r>
      <w:r w:rsidRPr="00DA24C2">
        <w:rPr>
          <w:rFonts w:cstheme="minorHAnsi"/>
          <w:b/>
        </w:rPr>
        <w:t xml:space="preserve"> powinn</w:t>
      </w:r>
      <w:r w:rsidR="00C71A22" w:rsidRPr="00DA24C2">
        <w:rPr>
          <w:rFonts w:cstheme="minorHAnsi"/>
          <w:b/>
        </w:rPr>
        <w:t>o</w:t>
      </w:r>
      <w:r w:rsidRPr="00DA24C2">
        <w:rPr>
          <w:rFonts w:cstheme="minorHAnsi"/>
          <w:b/>
        </w:rPr>
        <w:t xml:space="preserve"> być wydane najpóźniej w dniu złożenia wniosku o</w:t>
      </w:r>
      <w:r w:rsidR="00454DC5">
        <w:rPr>
          <w:rFonts w:cstheme="minorHAnsi"/>
          <w:b/>
        </w:rPr>
        <w:t> </w:t>
      </w:r>
      <w:r w:rsidRPr="00DA24C2">
        <w:rPr>
          <w:rFonts w:cstheme="minorHAnsi"/>
          <w:b/>
        </w:rPr>
        <w:t>dofinansowanie.</w:t>
      </w:r>
    </w:p>
    <w:p w14:paraId="566D9F6B" w14:textId="77777777" w:rsidR="007D1572" w:rsidRPr="00E37795" w:rsidRDefault="007D1572" w:rsidP="007D1572">
      <w:pPr>
        <w:spacing w:after="0" w:line="240" w:lineRule="auto"/>
        <w:jc w:val="both"/>
        <w:rPr>
          <w:rFonts w:cstheme="minorHAnsi"/>
          <w:b/>
        </w:rPr>
      </w:pPr>
    </w:p>
    <w:p w14:paraId="4689B54C" w14:textId="7AC34D94" w:rsidR="007D1572" w:rsidRDefault="007D1572" w:rsidP="007D1572">
      <w:pPr>
        <w:keepNext/>
        <w:keepLines/>
        <w:jc w:val="both"/>
        <w:rPr>
          <w:rFonts w:cstheme="minorHAnsi"/>
          <w:b/>
        </w:rPr>
      </w:pPr>
      <w:r w:rsidRPr="0026229E">
        <w:rPr>
          <w:rFonts w:eastAsia="TimesNewRoman,Bold" w:cs="Times New Roman"/>
          <w:b/>
          <w:bCs/>
          <w:lang w:eastAsia="pl-PL"/>
        </w:rPr>
        <w:t>Pole C.</w:t>
      </w:r>
      <w:r>
        <w:rPr>
          <w:rFonts w:eastAsia="TimesNewRoman,Bold" w:cs="Times New Roman"/>
          <w:b/>
          <w:bCs/>
          <w:lang w:eastAsia="pl-PL"/>
        </w:rPr>
        <w:t>3</w:t>
      </w:r>
      <w:r w:rsidRPr="0026229E">
        <w:rPr>
          <w:rFonts w:eastAsia="TimesNewRoman,Bold" w:cs="Times New Roman"/>
          <w:b/>
          <w:bCs/>
          <w:lang w:eastAsia="pl-PL"/>
        </w:rPr>
        <w:t xml:space="preserve">.1 </w:t>
      </w:r>
      <w:r>
        <w:rPr>
          <w:rFonts w:eastAsia="TimesNewRoman,Bold" w:cs="Times New Roman"/>
          <w:b/>
          <w:bCs/>
          <w:lang w:eastAsia="pl-PL"/>
        </w:rPr>
        <w:t xml:space="preserve">albo C.3.2 </w:t>
      </w:r>
      <w:r w:rsidRPr="00A82F1A">
        <w:rPr>
          <w:rFonts w:eastAsia="TimesNewRoman,Bold" w:cs="Times New Roman"/>
          <w:bCs/>
          <w:lang w:eastAsia="pl-PL"/>
        </w:rPr>
        <w:t>n</w:t>
      </w:r>
      <w:r w:rsidRPr="0026229E">
        <w:t>ależy zaznaczyć w celu potwierdzenia zgodności z warunkami Programu</w:t>
      </w:r>
      <w:r>
        <w:t xml:space="preserve"> w</w:t>
      </w:r>
      <w:r w:rsidR="00417350">
        <w:t> </w:t>
      </w:r>
      <w:r>
        <w:t>zakresie uprawnienia do najwyższego poziomu dofinansowania</w:t>
      </w:r>
      <w:r w:rsidRPr="0026229E">
        <w:t xml:space="preserve"> (pole obowiązkowe jeżeli we wniosku wybrano</w:t>
      </w:r>
      <w:r>
        <w:t xml:space="preserve"> </w:t>
      </w:r>
      <w:r w:rsidRPr="00AB5275">
        <w:t>Pole A.1.16</w:t>
      </w:r>
      <w:r>
        <w:t>a</w:t>
      </w:r>
      <w:r w:rsidRPr="00AB5275">
        <w:t>).</w:t>
      </w:r>
      <w:r w:rsidRPr="0026229E">
        <w:t xml:space="preserve"> </w:t>
      </w:r>
      <w:r>
        <w:rPr>
          <w:rFonts w:cstheme="minorHAnsi"/>
          <w:b/>
        </w:rPr>
        <w:t xml:space="preserve">Konieczne jest dołączenie do wniosku </w:t>
      </w:r>
      <w:r w:rsidRPr="00A82F1A">
        <w:rPr>
          <w:rFonts w:cstheme="minorHAnsi"/>
          <w:b/>
        </w:rPr>
        <w:t>zaświadczenia</w:t>
      </w:r>
      <w:r>
        <w:rPr>
          <w:rFonts w:cstheme="minorHAnsi"/>
          <w:b/>
        </w:rPr>
        <w:t xml:space="preserve"> o przeciętnym dochodzie</w:t>
      </w:r>
      <w:r w:rsidRPr="00BB41C4">
        <w:t xml:space="preserve"> </w:t>
      </w:r>
      <w:r w:rsidRPr="00BB41C4">
        <w:rPr>
          <w:rFonts w:cstheme="minorHAnsi"/>
          <w:b/>
        </w:rPr>
        <w:t>na jednego członka gospodarstwa domowego</w:t>
      </w:r>
      <w:r>
        <w:rPr>
          <w:rFonts w:cstheme="minorHAnsi"/>
          <w:b/>
        </w:rPr>
        <w:t xml:space="preserve"> Wnioskodawcy albo </w:t>
      </w:r>
      <w:r w:rsidRPr="00A82F1A">
        <w:rPr>
          <w:rFonts w:cstheme="minorHAnsi"/>
          <w:b/>
        </w:rPr>
        <w:t>zaświadczenia potwierdzającego ustalone prawo do otrzymywania zasiłku stałego, zasiłku okresowego, zasiłku rodzinnego lub specjalnego zasiłku opiekuńczego</w:t>
      </w:r>
      <w:r w:rsidRPr="0026229E">
        <w:rPr>
          <w:rFonts w:cstheme="minorHAnsi"/>
          <w:b/>
        </w:rPr>
        <w:t>.</w:t>
      </w:r>
    </w:p>
    <w:p w14:paraId="2BFCEDE4" w14:textId="77777777" w:rsidR="007D1572" w:rsidRPr="00E37795" w:rsidRDefault="007D1572" w:rsidP="007D1572">
      <w:pPr>
        <w:keepNext/>
        <w:keepLines/>
        <w:jc w:val="both"/>
      </w:pPr>
      <w:r w:rsidRPr="0026229E">
        <w:rPr>
          <w:rFonts w:eastAsia="TimesNewRoman,Bold" w:cs="Times New Roman"/>
          <w:b/>
          <w:bCs/>
          <w:lang w:eastAsia="pl-PL"/>
        </w:rPr>
        <w:t>Pole C.</w:t>
      </w:r>
      <w:r>
        <w:rPr>
          <w:rFonts w:eastAsia="TimesNewRoman,Bold" w:cs="Times New Roman"/>
          <w:b/>
          <w:bCs/>
          <w:lang w:eastAsia="pl-PL"/>
        </w:rPr>
        <w:t>3</w:t>
      </w:r>
      <w:r w:rsidRPr="0026229E">
        <w:rPr>
          <w:rFonts w:eastAsia="TimesNewRoman,Bold" w:cs="Times New Roman"/>
          <w:b/>
          <w:bCs/>
          <w:lang w:eastAsia="pl-PL"/>
        </w:rPr>
        <w:t>.</w:t>
      </w:r>
      <w:r>
        <w:rPr>
          <w:rFonts w:eastAsia="TimesNewRoman,Bold" w:cs="Times New Roman"/>
          <w:b/>
          <w:bCs/>
          <w:lang w:eastAsia="pl-PL"/>
        </w:rPr>
        <w:t>3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Pr="0026229E">
        <w:t xml:space="preserve">Należy zaznaczyć w celu potwierdzenia zgodności z warunkami Programu (pole obowiązkowe jeżeli we wniosku wybrano </w:t>
      </w:r>
      <w:r>
        <w:t xml:space="preserve">Pole A.1.16a i C.3.1). </w:t>
      </w:r>
      <w:r w:rsidRPr="00EA2EC1">
        <w:t>Pole zaznacza również Wnioskodawca, który nie prowadzi pozarolniczej działalność gospodarczej.</w:t>
      </w:r>
    </w:p>
    <w:p w14:paraId="213F1008" w14:textId="05EB0691" w:rsidR="007D1572" w:rsidRPr="00EA2EC1" w:rsidRDefault="007D1572" w:rsidP="007D1572">
      <w:pPr>
        <w:spacing w:after="12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EA2EC1">
        <w:rPr>
          <w:rFonts w:eastAsia="TimesNewRoman,Bold" w:cs="Times New Roman"/>
          <w:bCs/>
          <w:lang w:eastAsia="pl-PL"/>
        </w:rPr>
        <w:t>Poprzez zaznaczenie tego pola Wnioskodawca oświadcza, że</w:t>
      </w:r>
      <w:r>
        <w:rPr>
          <w:rFonts w:eastAsia="TimesNewRoman,Bold" w:cs="Times New Roman"/>
          <w:bCs/>
          <w:lang w:eastAsia="pl-PL"/>
        </w:rPr>
        <w:t xml:space="preserve"> nie prowadzi pozarolniczej działalności gospodarczej albo prowadzi i jego</w:t>
      </w:r>
      <w:r w:rsidRPr="00EA2EC1">
        <w:t xml:space="preserve"> </w:t>
      </w:r>
      <w:r>
        <w:t>roczny przychód z tytułu prowadzenia pozarolniczej działalności gospodarczej</w:t>
      </w:r>
      <w:r w:rsidRPr="00EA2EC1">
        <w:rPr>
          <w:rFonts w:eastAsia="TimesNewRoman,Bold" w:cs="Times New Roman"/>
          <w:bCs/>
          <w:lang w:eastAsia="pl-PL"/>
        </w:rPr>
        <w:t xml:space="preserve"> </w:t>
      </w:r>
      <w:r w:rsidRPr="001259A3">
        <w:rPr>
          <w:rFonts w:eastAsia="TimesNewRoman,Bold" w:cs="Times New Roman"/>
          <w:bCs/>
          <w:lang w:eastAsia="pl-PL"/>
        </w:rPr>
        <w:t>za</w:t>
      </w:r>
      <w:r w:rsidRPr="00EA2EC1">
        <w:rPr>
          <w:rFonts w:eastAsia="TimesNewRoman,Bold" w:cs="Times New Roman"/>
          <w:bCs/>
          <w:lang w:eastAsia="pl-PL"/>
        </w:rPr>
        <w:t xml:space="preserve"> rok kalendarzowy</w:t>
      </w:r>
      <w:r w:rsidRPr="001259A3">
        <w:rPr>
          <w:rFonts w:eastAsia="TimesNewRoman,Bold" w:cs="Times New Roman"/>
          <w:bCs/>
          <w:lang w:eastAsia="pl-PL"/>
        </w:rPr>
        <w:t>, za który ustalony został</w:t>
      </w:r>
      <w:r w:rsidRPr="00EA2EC1">
        <w:rPr>
          <w:rFonts w:eastAsia="TimesNewRoman,Bold" w:cs="Times New Roman"/>
          <w:bCs/>
          <w:lang w:eastAsia="pl-PL"/>
        </w:rPr>
        <w:t xml:space="preserve">  </w:t>
      </w:r>
      <w:r w:rsidRPr="001259A3">
        <w:rPr>
          <w:rFonts w:eastAsia="TimesNewRoman,Bold" w:cs="Times New Roman"/>
          <w:bCs/>
          <w:lang w:eastAsia="pl-PL"/>
        </w:rPr>
        <w:t xml:space="preserve">przeciętny miesięczny dochód wskazany </w:t>
      </w:r>
      <w:r w:rsidRPr="001259A3">
        <w:rPr>
          <w:rFonts w:eastAsia="TimesNewRoman,Bold" w:cs="Times New Roman"/>
          <w:bCs/>
          <w:lang w:eastAsia="pl-PL"/>
        </w:rPr>
        <w:lastRenderedPageBreak/>
        <w:t>w</w:t>
      </w:r>
      <w:r w:rsidR="00417350">
        <w:rPr>
          <w:rFonts w:eastAsia="TimesNewRoman,Bold" w:cs="Times New Roman"/>
          <w:bCs/>
          <w:lang w:eastAsia="pl-PL"/>
        </w:rPr>
        <w:t> </w:t>
      </w:r>
      <w:r w:rsidRPr="00EA2EC1">
        <w:rPr>
          <w:rFonts w:eastAsia="TimesNewRoman,Bold" w:cs="Times New Roman"/>
          <w:bCs/>
          <w:lang w:eastAsia="pl-PL"/>
        </w:rPr>
        <w:t xml:space="preserve">zaświadczeniu, o którym mowa w </w:t>
      </w:r>
      <w:r w:rsidRPr="003227A3">
        <w:rPr>
          <w:rFonts w:eastAsia="TimesNewRoman,Bold" w:cs="Times New Roman"/>
          <w:b/>
          <w:bCs/>
          <w:lang w:eastAsia="pl-PL"/>
        </w:rPr>
        <w:t>Polu C.</w:t>
      </w:r>
      <w:r>
        <w:rPr>
          <w:rFonts w:eastAsia="TimesNewRoman,Bold" w:cs="Times New Roman"/>
          <w:b/>
          <w:bCs/>
          <w:lang w:eastAsia="pl-PL"/>
        </w:rPr>
        <w:t>3</w:t>
      </w:r>
      <w:r w:rsidRPr="003227A3">
        <w:rPr>
          <w:rFonts w:eastAsia="TimesNewRoman,Bold" w:cs="Times New Roman"/>
          <w:b/>
          <w:bCs/>
          <w:lang w:eastAsia="pl-PL"/>
        </w:rPr>
        <w:t>.1</w:t>
      </w:r>
      <w:r w:rsidRPr="00EA2EC1">
        <w:rPr>
          <w:rFonts w:eastAsia="TimesNewRoman,Bold" w:cs="Times New Roman"/>
          <w:bCs/>
          <w:lang w:eastAsia="pl-PL"/>
        </w:rPr>
        <w:t xml:space="preserve"> nie  przekr</w:t>
      </w:r>
      <w:r w:rsidRPr="001259A3">
        <w:rPr>
          <w:rFonts w:eastAsia="TimesNewRoman,Bold" w:cs="Times New Roman"/>
          <w:bCs/>
          <w:lang w:eastAsia="pl-PL"/>
        </w:rPr>
        <w:t>o</w:t>
      </w:r>
      <w:r w:rsidRPr="00EA2EC1">
        <w:rPr>
          <w:rFonts w:eastAsia="TimesNewRoman,Bold" w:cs="Times New Roman"/>
          <w:bCs/>
          <w:lang w:eastAsia="pl-PL"/>
        </w:rPr>
        <w:t>cz</w:t>
      </w:r>
      <w:r w:rsidRPr="001259A3">
        <w:rPr>
          <w:rFonts w:eastAsia="TimesNewRoman,Bold" w:cs="Times New Roman"/>
          <w:bCs/>
          <w:lang w:eastAsia="pl-PL"/>
        </w:rPr>
        <w:t>ył</w:t>
      </w:r>
      <w:r w:rsidRPr="00EA2EC1">
        <w:rPr>
          <w:rFonts w:eastAsia="TimesNewRoman,Bold" w:cs="Times New Roman"/>
          <w:bCs/>
          <w:lang w:eastAsia="pl-PL"/>
        </w:rPr>
        <w:t xml:space="preserve"> </w:t>
      </w:r>
      <w:r>
        <w:rPr>
          <w:rFonts w:eastAsia="TimesNewRoman,Bold" w:cs="Times New Roman"/>
          <w:bCs/>
          <w:lang w:eastAsia="pl-PL"/>
        </w:rPr>
        <w:t>dwudziestokrotności</w:t>
      </w:r>
      <w:r w:rsidRPr="00EA2EC1">
        <w:rPr>
          <w:rFonts w:eastAsia="TimesNewRoman,Bold" w:cs="Times New Roman"/>
          <w:bCs/>
          <w:lang w:eastAsia="pl-PL"/>
        </w:rPr>
        <w:t xml:space="preserve"> kwoty minimalnego wynagrodzenia za pracę określonego w rozporządzeniu Rady Ministrów obowiązującym w grudniu roku</w:t>
      </w:r>
      <w:r w:rsidRPr="001259A3">
        <w:rPr>
          <w:rFonts w:eastAsia="TimesNewRoman,Bold" w:cs="Times New Roman"/>
          <w:bCs/>
          <w:lang w:eastAsia="pl-PL"/>
        </w:rPr>
        <w:t xml:space="preserve"> poprzedzającego rok złożenia wniosku o dofinansowanie</w:t>
      </w:r>
      <w:r w:rsidRPr="00EA2EC1">
        <w:rPr>
          <w:rFonts w:eastAsia="TimesNewRoman,Bold" w:cs="Times New Roman"/>
          <w:bCs/>
          <w:lang w:eastAsia="pl-PL"/>
        </w:rPr>
        <w:t>.</w:t>
      </w:r>
      <w:r w:rsidRPr="00EA2EC1">
        <w:t xml:space="preserve"> </w:t>
      </w:r>
    </w:p>
    <w:p w14:paraId="0B56D255" w14:textId="77777777" w:rsidR="00467718" w:rsidRDefault="007D1572" w:rsidP="00467718">
      <w:pPr>
        <w:spacing w:after="120" w:line="240" w:lineRule="auto"/>
        <w:jc w:val="both"/>
        <w:rPr>
          <w:rFonts w:eastAsia="TimesNewRoman,Bold" w:cs="Times New Roman"/>
          <w:bCs/>
          <w:lang w:eastAsia="pl-PL"/>
        </w:rPr>
      </w:pPr>
      <w:r w:rsidRPr="00EA2EC1">
        <w:rPr>
          <w:rFonts w:eastAsia="TimesNewRoman,Bold" w:cs="Times New Roman"/>
          <w:b/>
          <w:bCs/>
          <w:u w:val="single"/>
          <w:lang w:eastAsia="pl-PL"/>
        </w:rPr>
        <w:t>Przykład</w:t>
      </w:r>
      <w:r w:rsidRPr="00EA2EC1">
        <w:rPr>
          <w:rFonts w:eastAsia="TimesNewRoman,Bold" w:cs="Times New Roman"/>
          <w:b/>
          <w:bCs/>
          <w:lang w:eastAsia="pl-PL"/>
        </w:rPr>
        <w:t xml:space="preserve">: </w:t>
      </w:r>
      <w:r w:rsidR="00467718">
        <w:rPr>
          <w:rFonts w:eastAsia="TimesNewRoman,Bold" w:cs="Times New Roman"/>
          <w:bCs/>
          <w:lang w:eastAsia="pl-PL"/>
        </w:rPr>
        <w:t xml:space="preserve">Roczny przychód Wnioskodawcy z prowadzenia działalności pozarolniczej </w:t>
      </w:r>
      <w:r w:rsidR="00467718" w:rsidRPr="00440074">
        <w:rPr>
          <w:rFonts w:eastAsia="TimesNewRoman,Bold" w:cs="Times New Roman"/>
          <w:bCs/>
          <w:lang w:eastAsia="pl-PL"/>
        </w:rPr>
        <w:t xml:space="preserve">za rok  wskazany w zaświadczeniu </w:t>
      </w:r>
      <w:r w:rsidR="00467718">
        <w:rPr>
          <w:rFonts w:eastAsia="TimesNewRoman,Bold" w:cs="Times New Roman"/>
          <w:bCs/>
          <w:lang w:eastAsia="pl-PL"/>
        </w:rPr>
        <w:t xml:space="preserve">nie może przekroczyć </w:t>
      </w:r>
      <w:r w:rsidR="00467718" w:rsidRPr="00EA2EC1">
        <w:rPr>
          <w:rFonts w:eastAsia="TimesNewRoman,Bold" w:cs="Times New Roman"/>
          <w:bCs/>
          <w:lang w:eastAsia="pl-PL"/>
        </w:rPr>
        <w:t>kwoty</w:t>
      </w:r>
      <w:r w:rsidR="00467718">
        <w:rPr>
          <w:rFonts w:eastAsia="TimesNewRoman,Bold" w:cs="Times New Roman"/>
          <w:bCs/>
          <w:lang w:eastAsia="pl-PL"/>
        </w:rPr>
        <w:t>:</w:t>
      </w:r>
    </w:p>
    <w:p w14:paraId="1CCFCF0A" w14:textId="77777777" w:rsidR="00467718" w:rsidRDefault="00467718" w:rsidP="00467718">
      <w:pPr>
        <w:spacing w:after="120" w:line="240" w:lineRule="auto"/>
        <w:jc w:val="both"/>
        <w:rPr>
          <w:rFonts w:eastAsia="TimesNewRoman,Bold" w:cs="Times New Roman"/>
          <w:bCs/>
          <w:lang w:eastAsia="pl-PL"/>
        </w:rPr>
      </w:pPr>
      <w:r>
        <w:rPr>
          <w:rFonts w:eastAsia="TimesNewRoman,Bold" w:cs="Times New Roman"/>
          <w:bCs/>
          <w:lang w:eastAsia="pl-PL"/>
        </w:rPr>
        <w:t xml:space="preserve">Dla wniosków składanych w 2021 roku  - </w:t>
      </w:r>
      <w:r w:rsidRPr="00EA2EC1">
        <w:rPr>
          <w:rFonts w:eastAsia="TimesNewRoman,Bold" w:cs="Times New Roman"/>
          <w:bCs/>
          <w:lang w:eastAsia="pl-PL"/>
        </w:rPr>
        <w:t xml:space="preserve"> </w:t>
      </w:r>
      <w:r>
        <w:rPr>
          <w:rFonts w:eastAsia="TimesNewRoman,Bold" w:cs="Times New Roman"/>
          <w:bCs/>
          <w:lang w:eastAsia="pl-PL"/>
        </w:rPr>
        <w:t xml:space="preserve">52 </w:t>
      </w:r>
      <w:r w:rsidRPr="00440074">
        <w:rPr>
          <w:rFonts w:eastAsia="TimesNewRoman,Bold" w:cs="Times New Roman"/>
          <w:bCs/>
          <w:lang w:eastAsia="pl-PL"/>
        </w:rPr>
        <w:t>000</w:t>
      </w:r>
      <w:r w:rsidRPr="00EA2EC1">
        <w:rPr>
          <w:rFonts w:eastAsia="TimesNewRoman,Bold" w:cs="Times New Roman"/>
          <w:bCs/>
          <w:lang w:eastAsia="pl-PL"/>
        </w:rPr>
        <w:t xml:space="preserve"> zł</w:t>
      </w:r>
      <w:r>
        <w:rPr>
          <w:rFonts w:eastAsia="TimesNewRoman,Bold" w:cs="Times New Roman"/>
          <w:bCs/>
          <w:lang w:eastAsia="pl-PL"/>
        </w:rPr>
        <w:t xml:space="preserve"> (2</w:t>
      </w:r>
      <w:r w:rsidRPr="00EA2EC1">
        <w:rPr>
          <w:rFonts w:eastAsia="TimesNewRoman,Bold" w:cs="Times New Roman"/>
          <w:bCs/>
          <w:lang w:eastAsia="pl-PL"/>
        </w:rPr>
        <w:t>0 x 2</w:t>
      </w:r>
      <w:r>
        <w:rPr>
          <w:rFonts w:eastAsia="TimesNewRoman,Bold" w:cs="Times New Roman"/>
          <w:bCs/>
          <w:lang w:eastAsia="pl-PL"/>
        </w:rPr>
        <w:t xml:space="preserve"> 600</w:t>
      </w:r>
      <w:r w:rsidRPr="00EA2EC1">
        <w:rPr>
          <w:rFonts w:eastAsia="TimesNewRoman,Bold" w:cs="Times New Roman"/>
          <w:bCs/>
          <w:lang w:eastAsia="pl-PL"/>
        </w:rPr>
        <w:t xml:space="preserve"> zł</w:t>
      </w:r>
      <w:r>
        <w:rPr>
          <w:rFonts w:eastAsia="TimesNewRoman,Bold" w:cs="Times New Roman"/>
          <w:bCs/>
          <w:lang w:eastAsia="pl-PL"/>
        </w:rPr>
        <w:t>),</w:t>
      </w:r>
    </w:p>
    <w:p w14:paraId="6B466309" w14:textId="77777777" w:rsidR="00467718" w:rsidRPr="00EA2EC1" w:rsidRDefault="00467718" w:rsidP="00467718">
      <w:pPr>
        <w:spacing w:after="120" w:line="240" w:lineRule="auto"/>
        <w:jc w:val="both"/>
        <w:rPr>
          <w:rFonts w:eastAsia="TimesNewRoman,Bold" w:cs="Times New Roman"/>
          <w:bCs/>
          <w:lang w:eastAsia="pl-PL"/>
        </w:rPr>
      </w:pPr>
      <w:r>
        <w:rPr>
          <w:rFonts w:eastAsia="TimesNewRoman,Bold" w:cs="Times New Roman"/>
          <w:bCs/>
          <w:lang w:eastAsia="pl-PL"/>
        </w:rPr>
        <w:t>Dla wniosków składanych w 2022 roku – 56 000 zł (20x 2 800 zł).</w:t>
      </w:r>
    </w:p>
    <w:p w14:paraId="06523726" w14:textId="77777777" w:rsidR="00467718" w:rsidRPr="005B7168" w:rsidRDefault="00467718" w:rsidP="00467718">
      <w:pPr>
        <w:autoSpaceDE w:val="0"/>
        <w:autoSpaceDN w:val="0"/>
        <w:spacing w:before="40" w:after="40" w:line="240" w:lineRule="auto"/>
        <w:jc w:val="both"/>
        <w:rPr>
          <w:rFonts w:cstheme="minorHAnsi"/>
        </w:rPr>
      </w:pPr>
      <w:r w:rsidRPr="00EA2EC1">
        <w:rPr>
          <w:rFonts w:cstheme="minorHAnsi"/>
        </w:rPr>
        <w:t>Dla wniosków składanych w 202</w:t>
      </w:r>
      <w:r>
        <w:rPr>
          <w:rFonts w:cstheme="minorHAnsi"/>
        </w:rPr>
        <w:t>1</w:t>
      </w:r>
      <w:r w:rsidRPr="00EA2EC1">
        <w:rPr>
          <w:rFonts w:cstheme="minorHAnsi"/>
        </w:rPr>
        <w:t xml:space="preserve"> roku  zastosowanie ma minimalne wynagrodzenie za pracę określone w rozporządzeniu Rady Ministrów z dnia 1</w:t>
      </w:r>
      <w:r>
        <w:rPr>
          <w:rFonts w:cstheme="minorHAnsi"/>
        </w:rPr>
        <w:t>0</w:t>
      </w:r>
      <w:r w:rsidRPr="00EA2EC1">
        <w:rPr>
          <w:rFonts w:cstheme="minorHAnsi"/>
        </w:rPr>
        <w:t xml:space="preserve"> wrze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>nia 20</w:t>
      </w:r>
      <w:r>
        <w:rPr>
          <w:rFonts w:cstheme="minorHAnsi"/>
        </w:rPr>
        <w:t>19</w:t>
      </w:r>
      <w:r w:rsidRPr="00EA2EC1">
        <w:rPr>
          <w:rFonts w:cstheme="minorHAnsi" w:hint="eastAsia"/>
        </w:rPr>
        <w:t> </w:t>
      </w:r>
      <w:r w:rsidRPr="00EA2EC1">
        <w:rPr>
          <w:rFonts w:cstheme="minorHAnsi"/>
        </w:rPr>
        <w:t>r. w sprawie wysoko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 xml:space="preserve">ci minimalnego </w:t>
      </w:r>
      <w:r w:rsidRPr="005B7168">
        <w:rPr>
          <w:rFonts w:cstheme="minorHAnsi"/>
        </w:rPr>
        <w:t>wynagrodzenia za prac</w:t>
      </w:r>
      <w:r w:rsidRPr="005B7168">
        <w:rPr>
          <w:rFonts w:cstheme="minorHAnsi" w:hint="eastAsia"/>
        </w:rPr>
        <w:t>ę</w:t>
      </w:r>
      <w:r w:rsidRPr="005B7168">
        <w:rPr>
          <w:rFonts w:cstheme="minorHAnsi"/>
        </w:rPr>
        <w:t xml:space="preserve"> oraz wysoko</w:t>
      </w:r>
      <w:r w:rsidRPr="005B7168">
        <w:rPr>
          <w:rFonts w:cstheme="minorHAnsi" w:hint="eastAsia"/>
        </w:rPr>
        <w:t>ś</w:t>
      </w:r>
      <w:r w:rsidRPr="005B7168">
        <w:rPr>
          <w:rFonts w:cstheme="minorHAnsi"/>
        </w:rPr>
        <w:t>ci minimalnej stawki godzinowej w 20</w:t>
      </w:r>
      <w:r>
        <w:rPr>
          <w:rFonts w:cstheme="minorHAnsi"/>
        </w:rPr>
        <w:t>20</w:t>
      </w:r>
      <w:r w:rsidRPr="005B7168">
        <w:rPr>
          <w:rFonts w:cstheme="minorHAnsi" w:hint="eastAsia"/>
        </w:rPr>
        <w:t> </w:t>
      </w:r>
      <w:r w:rsidRPr="005B7168">
        <w:rPr>
          <w:rFonts w:cstheme="minorHAnsi"/>
        </w:rPr>
        <w:t>r.</w:t>
      </w:r>
      <w:r>
        <w:rPr>
          <w:rFonts w:cstheme="minorHAnsi"/>
        </w:rPr>
        <w:t xml:space="preserve"> </w:t>
      </w:r>
    </w:p>
    <w:p w14:paraId="1B1A6F6B" w14:textId="77777777" w:rsidR="00467718" w:rsidRPr="005B7168" w:rsidRDefault="00467718" w:rsidP="00467718">
      <w:pPr>
        <w:autoSpaceDE w:val="0"/>
        <w:autoSpaceDN w:val="0"/>
        <w:spacing w:before="40" w:after="40" w:line="240" w:lineRule="auto"/>
        <w:jc w:val="both"/>
        <w:rPr>
          <w:rFonts w:cstheme="minorHAnsi"/>
        </w:rPr>
      </w:pPr>
      <w:r w:rsidRPr="00EA2EC1">
        <w:rPr>
          <w:rFonts w:cstheme="minorHAnsi"/>
        </w:rPr>
        <w:t>Dla wniosków składanych w 202</w:t>
      </w:r>
      <w:r>
        <w:rPr>
          <w:rFonts w:cstheme="minorHAnsi"/>
        </w:rPr>
        <w:t>2</w:t>
      </w:r>
      <w:r w:rsidRPr="00EA2EC1">
        <w:rPr>
          <w:rFonts w:cstheme="minorHAnsi"/>
        </w:rPr>
        <w:t xml:space="preserve"> roku  zastosowanie ma minimalne wynagrodzenie za pracę określone w rozporządzeniu Rady Ministrów z dnia 1</w:t>
      </w:r>
      <w:r>
        <w:rPr>
          <w:rFonts w:cstheme="minorHAnsi"/>
        </w:rPr>
        <w:t>5</w:t>
      </w:r>
      <w:r w:rsidRPr="00EA2EC1">
        <w:rPr>
          <w:rFonts w:cstheme="minorHAnsi"/>
        </w:rPr>
        <w:t xml:space="preserve"> wrze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>nia 20</w:t>
      </w:r>
      <w:r>
        <w:rPr>
          <w:rFonts w:cstheme="minorHAnsi"/>
        </w:rPr>
        <w:t>20</w:t>
      </w:r>
      <w:r w:rsidRPr="00EA2EC1">
        <w:rPr>
          <w:rFonts w:cstheme="minorHAnsi" w:hint="eastAsia"/>
        </w:rPr>
        <w:t> </w:t>
      </w:r>
      <w:r w:rsidRPr="00EA2EC1">
        <w:rPr>
          <w:rFonts w:cstheme="minorHAnsi"/>
        </w:rPr>
        <w:t>r. w sprawie wysoko</w:t>
      </w:r>
      <w:r w:rsidRPr="00EA2EC1">
        <w:rPr>
          <w:rFonts w:cstheme="minorHAnsi" w:hint="eastAsia"/>
        </w:rPr>
        <w:t>ś</w:t>
      </w:r>
      <w:r w:rsidRPr="00EA2EC1">
        <w:rPr>
          <w:rFonts w:cstheme="minorHAnsi"/>
        </w:rPr>
        <w:t xml:space="preserve">ci minimalnego </w:t>
      </w:r>
      <w:r w:rsidRPr="005B7168">
        <w:rPr>
          <w:rFonts w:cstheme="minorHAnsi"/>
        </w:rPr>
        <w:t>wynagrodzenia za prac</w:t>
      </w:r>
      <w:r w:rsidRPr="005B7168">
        <w:rPr>
          <w:rFonts w:cstheme="minorHAnsi" w:hint="eastAsia"/>
        </w:rPr>
        <w:t>ę</w:t>
      </w:r>
      <w:r w:rsidRPr="005B7168">
        <w:rPr>
          <w:rFonts w:cstheme="minorHAnsi"/>
        </w:rPr>
        <w:t xml:space="preserve"> oraz wysoko</w:t>
      </w:r>
      <w:r w:rsidRPr="005B7168">
        <w:rPr>
          <w:rFonts w:cstheme="minorHAnsi" w:hint="eastAsia"/>
        </w:rPr>
        <w:t>ś</w:t>
      </w:r>
      <w:r w:rsidRPr="005B7168">
        <w:rPr>
          <w:rFonts w:cstheme="minorHAnsi"/>
        </w:rPr>
        <w:t>ci minimalnej stawki godzinowej w 20</w:t>
      </w:r>
      <w:r>
        <w:rPr>
          <w:rFonts w:cstheme="minorHAnsi"/>
        </w:rPr>
        <w:t>21</w:t>
      </w:r>
      <w:r w:rsidRPr="005B7168">
        <w:rPr>
          <w:rFonts w:cstheme="minorHAnsi" w:hint="eastAsia"/>
        </w:rPr>
        <w:t> </w:t>
      </w:r>
      <w:r w:rsidRPr="005B7168">
        <w:rPr>
          <w:rFonts w:cstheme="minorHAnsi"/>
        </w:rPr>
        <w:t>r.</w:t>
      </w:r>
      <w:r>
        <w:rPr>
          <w:rFonts w:cstheme="minorHAnsi"/>
        </w:rPr>
        <w:t xml:space="preserve"> </w:t>
      </w:r>
    </w:p>
    <w:p w14:paraId="603121B4" w14:textId="77777777" w:rsidR="00467718" w:rsidRDefault="00467718" w:rsidP="00467718">
      <w:pPr>
        <w:spacing w:after="120" w:line="240" w:lineRule="auto"/>
        <w:jc w:val="both"/>
        <w:rPr>
          <w:rFonts w:eastAsia="TimesNewRoman,Bold" w:cs="Times New Roman"/>
          <w:bCs/>
          <w:lang w:eastAsia="pl-PL"/>
        </w:rPr>
      </w:pPr>
    </w:p>
    <w:p w14:paraId="0583D205" w14:textId="64AF0F49" w:rsidR="007D1572" w:rsidRPr="0026229E" w:rsidRDefault="007D1572" w:rsidP="007D1572">
      <w:pPr>
        <w:spacing w:after="12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26229E">
        <w:rPr>
          <w:rFonts w:eastAsia="TimesNewRoman,Bold" w:cs="Times New Roman"/>
          <w:b/>
          <w:bCs/>
          <w:lang w:eastAsia="pl-PL"/>
        </w:rPr>
        <w:t>Pole C.</w:t>
      </w:r>
      <w:r>
        <w:rPr>
          <w:rFonts w:eastAsia="TimesNewRoman,Bold" w:cs="Times New Roman"/>
          <w:b/>
          <w:bCs/>
          <w:lang w:eastAsia="pl-PL"/>
        </w:rPr>
        <w:t>3</w:t>
      </w:r>
      <w:r w:rsidRPr="0026229E">
        <w:rPr>
          <w:rFonts w:eastAsia="TimesNewRoman,Bold" w:cs="Times New Roman"/>
          <w:b/>
          <w:bCs/>
          <w:lang w:eastAsia="pl-PL"/>
        </w:rPr>
        <w:t>.</w:t>
      </w:r>
      <w:r w:rsidR="001702A0">
        <w:rPr>
          <w:rFonts w:eastAsia="TimesNewRoman,Bold" w:cs="Times New Roman"/>
          <w:b/>
          <w:bCs/>
          <w:lang w:eastAsia="pl-PL"/>
        </w:rPr>
        <w:t>4</w:t>
      </w:r>
      <w:r w:rsidRPr="0026229E">
        <w:rPr>
          <w:rFonts w:eastAsia="TimesNewRoman,Bold" w:cs="Times New Roman"/>
          <w:b/>
          <w:bCs/>
          <w:lang w:eastAsia="pl-PL"/>
        </w:rPr>
        <w:t xml:space="preserve"> </w:t>
      </w:r>
      <w:r w:rsidRPr="0026229E">
        <w:rPr>
          <w:rFonts w:eastAsia="TimesNewRoman,Bold" w:cs="Times New Roman"/>
          <w:lang w:eastAsia="pl-PL"/>
        </w:rPr>
        <w:t>N</w:t>
      </w:r>
      <w:r w:rsidRPr="0026229E">
        <w:rPr>
          <w:rFonts w:eastAsia="Times New Roman" w:cs="Times New Roman"/>
          <w:color w:val="000000" w:themeColor="text1"/>
          <w:lang w:eastAsia="pl-PL"/>
        </w:rPr>
        <w:t xml:space="preserve">ależy wpisać </w:t>
      </w:r>
      <w:r w:rsidRPr="0026229E">
        <w:rPr>
          <w:rFonts w:eastAsia="Times New Roman" w:cs="Times New Roman"/>
          <w:b/>
          <w:bCs/>
          <w:color w:val="000000" w:themeColor="text1"/>
          <w:lang w:eastAsia="pl-PL"/>
        </w:rPr>
        <w:t xml:space="preserve">wartość rocznego przychodu Wnioskodawcy </w:t>
      </w:r>
      <w:r w:rsidRPr="0026229E">
        <w:rPr>
          <w:rFonts w:eastAsia="Times New Roman" w:cs="Times New Roman"/>
          <w:color w:val="000000" w:themeColor="text1"/>
          <w:lang w:eastAsia="pl-PL"/>
        </w:rPr>
        <w:t>z tytułu prowadzenia pozarolniczej działalności gospodarczej. Jeśli Wnioskodawca nie osiąga żadnego przychodu z tego tytułu lub nie prowadzi pozarolniczej działalności gospodarczej należy wpisać "0”</w:t>
      </w:r>
      <w:r w:rsidRPr="0026229E">
        <w:t xml:space="preserve"> .</w:t>
      </w:r>
    </w:p>
    <w:p w14:paraId="2D1CC2C3" w14:textId="0CB15C02" w:rsidR="007D1572" w:rsidRPr="00BF5FFB" w:rsidRDefault="007D1572" w:rsidP="007D1572">
      <w:pPr>
        <w:jc w:val="both"/>
      </w:pPr>
      <w:r>
        <w:t>W</w:t>
      </w:r>
      <w:r w:rsidRPr="0008572B">
        <w:t xml:space="preserve">ysokość rocznego przychodu </w:t>
      </w:r>
      <w:r>
        <w:t>z tytułu prowadzenia pozarolniczej działalności gospodarczej Wnioskodawca powinien podać na podstawie</w:t>
      </w:r>
      <w:r w:rsidRPr="0008572B">
        <w:t xml:space="preserve"> zeznani</w:t>
      </w:r>
      <w:r>
        <w:t>a</w:t>
      </w:r>
      <w:r w:rsidRPr="0008572B">
        <w:t xml:space="preserve"> podatkowe</w:t>
      </w:r>
      <w:r>
        <w:t>go</w:t>
      </w:r>
      <w:r w:rsidRPr="0008572B">
        <w:t xml:space="preserve"> (korekt</w:t>
      </w:r>
      <w:r>
        <w:t>y</w:t>
      </w:r>
      <w:r w:rsidRPr="0008572B">
        <w:t xml:space="preserve"> zeznania) złożone</w:t>
      </w:r>
      <w:r>
        <w:t>go</w:t>
      </w:r>
      <w:r w:rsidRPr="0008572B">
        <w:t xml:space="preserve"> w</w:t>
      </w:r>
      <w:r w:rsidR="00417350">
        <w:t> </w:t>
      </w:r>
      <w:r w:rsidRPr="0008572B">
        <w:t xml:space="preserve">urzędzie skarbowym </w:t>
      </w:r>
      <w:r w:rsidRPr="00DA24C2">
        <w:t>lub zaświadczenia z urzędu skarbowego</w:t>
      </w:r>
      <w:r>
        <w:t xml:space="preserve"> (Wnioskodawca powinien przechowywać te dokumenty i okazać w przypadku kontroli)</w:t>
      </w:r>
      <w:r w:rsidRPr="0008572B">
        <w:t xml:space="preserve">. </w:t>
      </w:r>
      <w:r w:rsidR="00DA24C2">
        <w:t xml:space="preserve">Wnioskodawca rozliczający się metodą karty podatkowej powinien wpisać wartość  rocznego  przychodu  z  tytułu  prowadzenia pozarolniczej działalności gospodarczej zgodną z jego własnymi ustaleniami (oświadczenie wnioskodawcy). Wnioskodawca ponosi odpowiedzialność za to czy przedstawiony we wniosku stan faktyczny jest zgodny ze stanem rzeczywistym. </w:t>
      </w:r>
      <w:r w:rsidR="00DA24C2" w:rsidDel="00815BF0">
        <w:rPr>
          <w:rStyle w:val="Odwoaniedokomentarza"/>
        </w:rPr>
        <w:t xml:space="preserve"> </w:t>
      </w:r>
    </w:p>
    <w:p w14:paraId="43688E7A" w14:textId="7D7A60AF" w:rsidR="007D1572" w:rsidRPr="00BF5FFB" w:rsidRDefault="007D1572" w:rsidP="007D1572">
      <w:pPr>
        <w:jc w:val="both"/>
        <w:rPr>
          <w:rFonts w:eastAsia="TimesNewRoman,Bold" w:cs="Times New Roman"/>
          <w:bCs/>
          <w:lang w:eastAsia="pl-PL"/>
        </w:rPr>
      </w:pPr>
      <w:r w:rsidRPr="00274A1D">
        <w:rPr>
          <w:rFonts w:eastAsia="TimesNewRoman,Bold" w:cs="Times New Roman"/>
          <w:bCs/>
          <w:lang w:eastAsia="pl-PL"/>
        </w:rPr>
        <w:t>Do wniosku nie trzeba dołączać ww. dokumentów.</w:t>
      </w:r>
      <w:r>
        <w:rPr>
          <w:rFonts w:eastAsia="TimesNewRoman,Bold" w:cs="Times New Roman"/>
          <w:bCs/>
          <w:lang w:eastAsia="pl-PL"/>
        </w:rPr>
        <w:t xml:space="preserve"> </w:t>
      </w:r>
      <w:r w:rsidRPr="00274A1D">
        <w:rPr>
          <w:rFonts w:eastAsia="TimesNewRoman,Bold" w:cs="Times New Roman"/>
          <w:bCs/>
          <w:lang w:eastAsia="pl-PL"/>
        </w:rPr>
        <w:t>Należy przechowywać te dokumenty, od momentu złożenia wniosku o dofinansowanie do czasu zakończenia umowy o dofinansowanie (tj. do zakończenia okresu trwałości), w przypadku pozytywnej oceny wniosku i podpisania umowy o dofinansowanie. W</w:t>
      </w:r>
      <w:r w:rsidR="00417350">
        <w:rPr>
          <w:rFonts w:eastAsia="TimesNewRoman,Bold" w:cs="Times New Roman"/>
          <w:bCs/>
          <w:lang w:eastAsia="pl-PL"/>
        </w:rPr>
        <w:t> </w:t>
      </w:r>
      <w:r w:rsidRPr="00274A1D">
        <w:rPr>
          <w:rFonts w:eastAsia="TimesNewRoman,Bold" w:cs="Times New Roman"/>
          <w:bCs/>
          <w:lang w:eastAsia="pl-PL"/>
        </w:rPr>
        <w:t xml:space="preserve">tym okresie, na żądanie upoważnionych podmiotów, Wnioskodawca/Beneficjent jest zobowiązany do udostępnienia dokumentów potwierdzających prawidłowość </w:t>
      </w:r>
      <w:r>
        <w:rPr>
          <w:rFonts w:eastAsia="TimesNewRoman,Bold" w:cs="Times New Roman"/>
          <w:bCs/>
          <w:lang w:eastAsia="pl-PL"/>
        </w:rPr>
        <w:t xml:space="preserve">podanych </w:t>
      </w:r>
      <w:r w:rsidRPr="00274A1D">
        <w:rPr>
          <w:rFonts w:eastAsia="TimesNewRoman,Bold" w:cs="Times New Roman"/>
          <w:bCs/>
          <w:lang w:eastAsia="pl-PL"/>
        </w:rPr>
        <w:t>danych</w:t>
      </w:r>
    </w:p>
    <w:p w14:paraId="1D2EBDC8" w14:textId="77777777" w:rsidR="007D1572" w:rsidRDefault="007D1572" w:rsidP="00807641">
      <w:pPr>
        <w:spacing w:after="0" w:line="276" w:lineRule="auto"/>
        <w:jc w:val="both"/>
        <w:rPr>
          <w:b/>
        </w:rPr>
      </w:pPr>
    </w:p>
    <w:p w14:paraId="253364DE" w14:textId="77777777" w:rsidR="00807641" w:rsidRPr="00807641" w:rsidRDefault="00807641" w:rsidP="00807641">
      <w:pPr>
        <w:spacing w:after="0" w:line="276" w:lineRule="auto"/>
        <w:jc w:val="both"/>
        <w:rPr>
          <w:b/>
        </w:rPr>
      </w:pPr>
      <w:r w:rsidRPr="00807641">
        <w:rPr>
          <w:b/>
        </w:rPr>
        <w:t xml:space="preserve">D. FINANSOWANIE PRZEDSIĘWZIĘCIA </w:t>
      </w:r>
    </w:p>
    <w:p w14:paraId="3FB16FDE" w14:textId="77777777" w:rsidR="00807641" w:rsidRPr="00807641" w:rsidRDefault="00807641" w:rsidP="00807641">
      <w:pPr>
        <w:spacing w:after="0" w:line="276" w:lineRule="auto"/>
        <w:contextualSpacing/>
        <w:jc w:val="both"/>
        <w:rPr>
          <w:u w:val="single"/>
        </w:rPr>
      </w:pPr>
      <w:r w:rsidRPr="00807641">
        <w:t>W tej części wniosku o dofinansowanie Wnioskodawca otrzymuje główne zestawienie kosztów wyliczonych na podstawie uzupełnienia wcześniejszych części wniosku (części B i C)</w:t>
      </w:r>
      <w:r w:rsidR="00B10DD9">
        <w:t>.</w:t>
      </w:r>
      <w:r w:rsidRPr="00807641">
        <w:t xml:space="preserve">   </w:t>
      </w:r>
    </w:p>
    <w:p w14:paraId="151D5B9D" w14:textId="3F323A9A" w:rsidR="00BC57BB" w:rsidRPr="00222700" w:rsidRDefault="00807641" w:rsidP="00BC57BB">
      <w:pPr>
        <w:spacing w:after="0" w:line="276" w:lineRule="auto"/>
        <w:jc w:val="both"/>
      </w:pPr>
      <w:r w:rsidRPr="0026229E">
        <w:rPr>
          <w:b/>
        </w:rPr>
        <w:t xml:space="preserve">Pole </w:t>
      </w:r>
      <w:r w:rsidR="001D4043" w:rsidRPr="0026229E">
        <w:rPr>
          <w:b/>
        </w:rPr>
        <w:t>D.1</w:t>
      </w:r>
      <w:r w:rsidR="00795DEF" w:rsidRPr="0026229E">
        <w:rPr>
          <w:b/>
        </w:rPr>
        <w:t xml:space="preserve"> </w:t>
      </w:r>
      <w:r w:rsidR="00BC57BB">
        <w:t xml:space="preserve">Należy wpisać </w:t>
      </w:r>
      <w:r w:rsidR="00BC57BB" w:rsidRPr="003D7D95">
        <w:t xml:space="preserve">kwotę dotacji jaką </w:t>
      </w:r>
      <w:r w:rsidR="006B0F57">
        <w:t xml:space="preserve">Wnioskodawca </w:t>
      </w:r>
      <w:r w:rsidR="00BC57BB" w:rsidRPr="003D7D95">
        <w:t xml:space="preserve">uzyskał w </w:t>
      </w:r>
      <w:r w:rsidR="00AF7F01" w:rsidRPr="003D7D95">
        <w:t>wersj</w:t>
      </w:r>
      <w:r w:rsidR="00AF7F01">
        <w:t>ach</w:t>
      </w:r>
      <w:r w:rsidR="00AF7F01" w:rsidRPr="003D7D95">
        <w:t xml:space="preserve"> </w:t>
      </w:r>
      <w:r w:rsidR="00BC57BB" w:rsidRPr="003D7D95">
        <w:t xml:space="preserve">Programu Czyste Powietrze  </w:t>
      </w:r>
      <w:r w:rsidR="00AF7F01" w:rsidRPr="003D7D95">
        <w:t>obowiązując</w:t>
      </w:r>
      <w:r w:rsidR="00AF7F01">
        <w:t>ych</w:t>
      </w:r>
      <w:r w:rsidR="00AF7F01" w:rsidRPr="003D7D95">
        <w:t xml:space="preserve"> </w:t>
      </w:r>
      <w:r w:rsidR="002233D6">
        <w:t>do 14 maja 2020 r.</w:t>
      </w:r>
      <w:r w:rsidR="00BC57BB">
        <w:t xml:space="preserve"> (pole obowiązkowe jeżeli zaznaczono </w:t>
      </w:r>
      <w:r w:rsidR="00BC57BB">
        <w:rPr>
          <w:b/>
        </w:rPr>
        <w:t>Pole</w:t>
      </w:r>
      <w:r w:rsidR="00BC57BB" w:rsidRPr="003D7D95">
        <w:t xml:space="preserve"> </w:t>
      </w:r>
      <w:r w:rsidR="00BC57BB">
        <w:rPr>
          <w:b/>
        </w:rPr>
        <w:t>B.1.14)</w:t>
      </w:r>
      <w:r w:rsidR="00BC57BB" w:rsidRPr="003D7D95">
        <w:t>.</w:t>
      </w:r>
      <w:r w:rsidR="00BC57BB" w:rsidRPr="00222700">
        <w:t xml:space="preserve"> </w:t>
      </w:r>
    </w:p>
    <w:p w14:paraId="22503FD9" w14:textId="77777777" w:rsidR="00807641" w:rsidRPr="0026229E" w:rsidRDefault="00807641" w:rsidP="00BC57BB">
      <w:pPr>
        <w:spacing w:after="0" w:line="276" w:lineRule="auto"/>
        <w:jc w:val="both"/>
      </w:pPr>
      <w:r w:rsidRPr="0026229E">
        <w:rPr>
          <w:b/>
          <w:bCs/>
        </w:rPr>
        <w:t xml:space="preserve">Pole </w:t>
      </w:r>
      <w:r w:rsidR="001D4043" w:rsidRPr="0026229E">
        <w:rPr>
          <w:b/>
          <w:bCs/>
        </w:rPr>
        <w:t>D</w:t>
      </w:r>
      <w:r w:rsidR="00B33529" w:rsidRPr="0026229E">
        <w:rPr>
          <w:b/>
          <w:bCs/>
        </w:rPr>
        <w:t>.</w:t>
      </w:r>
      <w:r w:rsidR="001D4043" w:rsidRPr="0026229E">
        <w:rPr>
          <w:b/>
          <w:bCs/>
        </w:rPr>
        <w:t>2</w:t>
      </w:r>
      <w:r w:rsidRPr="0026229E">
        <w:rPr>
          <w:b/>
          <w:bCs/>
        </w:rPr>
        <w:t xml:space="preserve"> </w:t>
      </w:r>
      <w:r w:rsidR="00833FF6" w:rsidRPr="0026229E">
        <w:t>Pole wyliczane automatycznie. Pokazuj</w:t>
      </w:r>
      <w:r w:rsidR="006B0F57">
        <w:t>e</w:t>
      </w:r>
      <w:r w:rsidR="00833FF6" w:rsidRPr="0026229E">
        <w:t xml:space="preserve"> sumę kosztów kwalifikowanych wybranych pozycji w tabelach, w części B wniosku. Jeżeli koszty kwalifikowane nie zostały wpisane dla wszystkich zaznaczonych pozycji, to pole </w:t>
      </w:r>
      <w:r w:rsidR="00BC57BB">
        <w:t>po</w:t>
      </w:r>
      <w:r w:rsidR="00833FF6" w:rsidRPr="0026229E">
        <w:t>zostanie puste</w:t>
      </w:r>
      <w:r w:rsidR="00C867D2" w:rsidRPr="0026229E">
        <w:t>.</w:t>
      </w:r>
    </w:p>
    <w:p w14:paraId="7BAE28F1" w14:textId="77777777" w:rsidR="00807641" w:rsidRPr="0026229E" w:rsidRDefault="00807641" w:rsidP="00807641">
      <w:pPr>
        <w:spacing w:after="0" w:line="276" w:lineRule="auto"/>
        <w:jc w:val="both"/>
      </w:pPr>
      <w:r w:rsidRPr="0026229E">
        <w:rPr>
          <w:b/>
        </w:rPr>
        <w:t xml:space="preserve">Pole </w:t>
      </w:r>
      <w:r w:rsidR="00B33529" w:rsidRPr="0026229E">
        <w:rPr>
          <w:b/>
        </w:rPr>
        <w:t>D.3</w:t>
      </w:r>
      <w:r w:rsidRPr="0026229E">
        <w:t xml:space="preserve"> </w:t>
      </w:r>
      <w:r w:rsidR="00833FF6" w:rsidRPr="0026229E">
        <w:t>Pole wyliczane automatycznie. Pokazuje sumę maksymaln</w:t>
      </w:r>
      <w:r w:rsidR="00795DEF" w:rsidRPr="0026229E">
        <w:t>ych kwot</w:t>
      </w:r>
      <w:r w:rsidR="00833FF6" w:rsidRPr="0026229E">
        <w:t xml:space="preserve"> dotacji wybranych pozycji w tabelach, w części B wniosku</w:t>
      </w:r>
      <w:r w:rsidRPr="0026229E">
        <w:t>.</w:t>
      </w:r>
    </w:p>
    <w:p w14:paraId="63659FD5" w14:textId="1123B813" w:rsidR="00807641" w:rsidRPr="00807641" w:rsidRDefault="00807641" w:rsidP="00807641">
      <w:pPr>
        <w:spacing w:after="0" w:line="276" w:lineRule="auto"/>
        <w:jc w:val="both"/>
      </w:pPr>
      <w:r w:rsidRPr="0026229E">
        <w:rPr>
          <w:b/>
        </w:rPr>
        <w:lastRenderedPageBreak/>
        <w:t xml:space="preserve">Pole </w:t>
      </w:r>
      <w:r w:rsidR="00B33529" w:rsidRPr="0026229E">
        <w:rPr>
          <w:b/>
        </w:rPr>
        <w:t>D.4</w:t>
      </w:r>
      <w:r w:rsidRPr="0026229E">
        <w:t xml:space="preserve"> </w:t>
      </w:r>
      <w:r w:rsidR="00833FF6" w:rsidRPr="0026229E">
        <w:t xml:space="preserve">Pole wyliczane automatycznie. Pokazuje maksymalną dopuszczalną kwotę dotacji </w:t>
      </w:r>
      <w:r w:rsidR="00795DEF" w:rsidRPr="0026229E">
        <w:t>zgodnie z</w:t>
      </w:r>
      <w:r w:rsidR="00417350">
        <w:t> </w:t>
      </w:r>
      <w:r w:rsidR="00795DEF" w:rsidRPr="0026229E">
        <w:t>Programe</w:t>
      </w:r>
      <w:r w:rsidR="00C867D2" w:rsidRPr="0026229E">
        <w:t xml:space="preserve">m </w:t>
      </w:r>
      <w:r w:rsidR="004D0BB8" w:rsidRPr="0026229E">
        <w:t>na podstawie zaznaczone</w:t>
      </w:r>
      <w:r w:rsidR="00795DEF" w:rsidRPr="0026229E">
        <w:t>go</w:t>
      </w:r>
      <w:r w:rsidR="004D0BB8" w:rsidRPr="0026229E">
        <w:t xml:space="preserve"> zakresu rzeczowego we wniosku</w:t>
      </w:r>
      <w:r w:rsidR="00795DEF" w:rsidRPr="0026229E">
        <w:t xml:space="preserve"> oraz poziomu dofinansowania</w:t>
      </w:r>
      <w:r w:rsidR="00C867D2" w:rsidRPr="0026229E">
        <w:t>.</w:t>
      </w:r>
    </w:p>
    <w:p w14:paraId="4CB19900" w14:textId="77777777" w:rsidR="008160F5" w:rsidRPr="00807641" w:rsidRDefault="00807641" w:rsidP="00807641">
      <w:pPr>
        <w:spacing w:after="0" w:line="276" w:lineRule="auto"/>
        <w:jc w:val="both"/>
      </w:pPr>
      <w:r w:rsidRPr="0026229E">
        <w:rPr>
          <w:b/>
          <w:bCs/>
        </w:rPr>
        <w:t xml:space="preserve">Pole </w:t>
      </w:r>
      <w:r w:rsidR="00B33529" w:rsidRPr="0026229E">
        <w:rPr>
          <w:b/>
          <w:bCs/>
        </w:rPr>
        <w:t>D.5</w:t>
      </w:r>
      <w:r w:rsidRPr="0026229E">
        <w:t xml:space="preserve"> </w:t>
      </w:r>
      <w:r w:rsidR="004D0BB8" w:rsidRPr="0026229E">
        <w:t xml:space="preserve">Pole wyliczane automatycznie. Pokazuje </w:t>
      </w:r>
      <w:r w:rsidR="006B0F57">
        <w:t>dotację o jaką wnioskuje Wnioskodawca wyliczoną</w:t>
      </w:r>
      <w:r w:rsidR="006B0F57" w:rsidRPr="0026229E">
        <w:t xml:space="preserve"> na podstawie danych zawartych </w:t>
      </w:r>
      <w:r w:rsidR="006B0F57">
        <w:t xml:space="preserve">we </w:t>
      </w:r>
      <w:r w:rsidR="006B0F57" w:rsidRPr="0026229E">
        <w:t>wniosku.</w:t>
      </w:r>
      <w:r w:rsidR="006B0F57">
        <w:t xml:space="preserve">  </w:t>
      </w:r>
      <w:r w:rsidR="006B0F57" w:rsidRPr="00EA719A">
        <w:rPr>
          <w:b/>
        </w:rPr>
        <w:t>Wnioskowana kwota dotacji określa maksymalną kwotę dotacji, jaka może zostać wypłacona Wnioskodawcy. Kwota wypłaconej dotacji, jest uzależniona od rzeczywistych kosztów realizacji przedsięwzięcia, rozliczanych w ramach wniosku/ów o płatność.</w:t>
      </w:r>
      <w:r w:rsidR="008160F5">
        <w:rPr>
          <w:b/>
        </w:rPr>
        <w:t xml:space="preserve"> </w:t>
      </w:r>
      <w:r w:rsidR="008160F5">
        <w:t xml:space="preserve">Uwaga! </w:t>
      </w:r>
      <w:r w:rsidR="008160F5" w:rsidRPr="0030205F">
        <w:t>W przypadku, gdy w budynku</w:t>
      </w:r>
      <w:r w:rsidR="008160F5">
        <w:t>/lokalu mieszkalnym</w:t>
      </w:r>
      <w:r w:rsidR="008160F5" w:rsidRPr="0030205F">
        <w:t>, w którym realizowane</w:t>
      </w:r>
      <w:r w:rsidR="008160F5">
        <w:t xml:space="preserve"> będzie wnioskowane </w:t>
      </w:r>
      <w:r w:rsidR="008160F5" w:rsidRPr="0030205F">
        <w:t>przedsięwzięcie</w:t>
      </w:r>
      <w:r w:rsidR="008160F5">
        <w:t>,</w:t>
      </w:r>
      <w:r w:rsidR="008160F5" w:rsidRPr="0030205F">
        <w:t xml:space="preserve"> prowadzona jest działalność gospodarcza, wysokość </w:t>
      </w:r>
      <w:r w:rsidR="008160F5">
        <w:t xml:space="preserve">wnioskowanej dotacji do kwoty </w:t>
      </w:r>
      <w:r w:rsidR="008160F5" w:rsidRPr="0030205F">
        <w:t>jest pomniejsz</w:t>
      </w:r>
      <w:r w:rsidR="0016374A">
        <w:t>o</w:t>
      </w:r>
      <w:r w:rsidR="008160F5" w:rsidRPr="0030205F">
        <w:t>na proporcjonalnie do</w:t>
      </w:r>
      <w:r w:rsidR="008160F5">
        <w:t xml:space="preserve"> </w:t>
      </w:r>
      <w:r w:rsidR="008160F5" w:rsidRPr="0030205F">
        <w:t>powierzchni zajmowanej na prowadzenie działalności gospodarczej</w:t>
      </w:r>
      <w:r w:rsidR="008160F5">
        <w:t>.</w:t>
      </w:r>
    </w:p>
    <w:p w14:paraId="5447810C" w14:textId="77777777" w:rsidR="00807641" w:rsidRPr="00807641" w:rsidRDefault="00807641" w:rsidP="00807641">
      <w:pPr>
        <w:spacing w:after="0" w:line="276" w:lineRule="auto"/>
        <w:jc w:val="both"/>
        <w:rPr>
          <w:b/>
        </w:rPr>
      </w:pPr>
    </w:p>
    <w:p w14:paraId="562E805A" w14:textId="77777777" w:rsidR="00807641" w:rsidRPr="00807641" w:rsidRDefault="00807641" w:rsidP="00807641">
      <w:pPr>
        <w:spacing w:after="0" w:line="276" w:lineRule="auto"/>
        <w:jc w:val="both"/>
        <w:rPr>
          <w:b/>
        </w:rPr>
      </w:pPr>
      <w:r w:rsidRPr="00807641">
        <w:rPr>
          <w:b/>
        </w:rPr>
        <w:t xml:space="preserve">E. OŚWIADCZENIA </w:t>
      </w:r>
    </w:p>
    <w:p w14:paraId="50FED21D" w14:textId="77777777" w:rsidR="00807641" w:rsidRPr="00807641" w:rsidRDefault="00807641" w:rsidP="00807641">
      <w:pPr>
        <w:spacing w:after="0" w:line="276" w:lineRule="auto"/>
        <w:jc w:val="both"/>
      </w:pPr>
      <w:r w:rsidRPr="00807641">
        <w:t>Wnioskodawca zobowiązany jest do zapoznania się z oświadczeniami wskazanymi we wniosku i ich stosowania.</w:t>
      </w:r>
    </w:p>
    <w:p w14:paraId="5ACF7F12" w14:textId="77777777" w:rsidR="00303D19" w:rsidRDefault="009F084D" w:rsidP="009F084D">
      <w:pPr>
        <w:spacing w:after="0" w:line="276" w:lineRule="auto"/>
        <w:jc w:val="both"/>
      </w:pPr>
      <w:r>
        <w:t xml:space="preserve">Oświadczenia dotyczą ustalenia stanu faktycznego związanego z budynkiem/lokalem mieszkalnym oraz </w:t>
      </w:r>
      <w:r w:rsidR="00E63106">
        <w:t>Wnioskodawcą</w:t>
      </w:r>
      <w:r>
        <w:t xml:space="preserve">, a także zawierają zobowiązania związane z prawidłowością realizacji przedsięwzięcia. </w:t>
      </w:r>
      <w:r w:rsidR="00E63106">
        <w:t>Z</w:t>
      </w:r>
      <w:r>
        <w:t>łożone oświadczenia są podstawą do podjęcia decyzji o przyznaniu dotacji.</w:t>
      </w:r>
    </w:p>
    <w:p w14:paraId="654ABBE4" w14:textId="42167E65" w:rsidR="009F084D" w:rsidRDefault="00303D19" w:rsidP="009F084D">
      <w:pPr>
        <w:spacing w:after="0" w:line="276" w:lineRule="auto"/>
        <w:jc w:val="both"/>
      </w:pPr>
      <w:r>
        <w:t xml:space="preserve"> </w:t>
      </w:r>
    </w:p>
    <w:p w14:paraId="7F16F84F" w14:textId="77777777" w:rsidR="00303D19" w:rsidRPr="00807641" w:rsidRDefault="00303D19" w:rsidP="009F084D">
      <w:pPr>
        <w:spacing w:after="0" w:line="276" w:lineRule="auto"/>
        <w:jc w:val="both"/>
      </w:pPr>
    </w:p>
    <w:p w14:paraId="2F40F0C7" w14:textId="77777777" w:rsidR="00303D19" w:rsidRPr="0026229E" w:rsidRDefault="00A24810" w:rsidP="009F084D">
      <w:pPr>
        <w:spacing w:after="0" w:line="276" w:lineRule="auto"/>
        <w:jc w:val="both"/>
      </w:pPr>
      <w:r>
        <w:t>W o</w:t>
      </w:r>
      <w:r w:rsidRPr="00A24810">
        <w:t>świadczeniu</w:t>
      </w:r>
      <w:r w:rsidRPr="0026229E">
        <w:t xml:space="preserve"> </w:t>
      </w:r>
      <w:r w:rsidRPr="0026229E">
        <w:rPr>
          <w:i/>
        </w:rPr>
        <w:t>o braku wcześniejszej dotacji w Programie Czyste Powietrze na budynek / lokal mieszkalny, w którym realizowane jest przedsięwzięcie</w:t>
      </w:r>
      <w:r>
        <w:t xml:space="preserve"> użyte sformułowanie </w:t>
      </w:r>
      <w:r w:rsidRPr="0026229E">
        <w:t>bieżąca wersja Programu oznacza wersję</w:t>
      </w:r>
      <w:r w:rsidRPr="00A24810">
        <w:t xml:space="preserve"> </w:t>
      </w:r>
      <w:r w:rsidRPr="0026229E">
        <w:t xml:space="preserve">obowiązującą od dnia </w:t>
      </w:r>
      <w:r w:rsidR="008C5EB1">
        <w:t>15.05.2020.</w:t>
      </w:r>
    </w:p>
    <w:p w14:paraId="6961C25B" w14:textId="77777777" w:rsidR="00807641" w:rsidRPr="00807641" w:rsidRDefault="00A24810" w:rsidP="00807641">
      <w:pPr>
        <w:spacing w:after="0" w:line="276" w:lineRule="auto"/>
        <w:jc w:val="both"/>
        <w:rPr>
          <w:b/>
        </w:rPr>
      </w:pPr>
      <w:r w:rsidRPr="00A24810">
        <w:rPr>
          <w:b/>
        </w:rPr>
        <w:t xml:space="preserve"> </w:t>
      </w:r>
    </w:p>
    <w:p w14:paraId="666A0282" w14:textId="77777777" w:rsidR="00807641" w:rsidRPr="00807641" w:rsidRDefault="00807641" w:rsidP="00807641">
      <w:pPr>
        <w:spacing w:after="0" w:line="276" w:lineRule="auto"/>
        <w:jc w:val="both"/>
        <w:rPr>
          <w:b/>
        </w:rPr>
      </w:pPr>
      <w:r w:rsidRPr="00807641">
        <w:rPr>
          <w:b/>
        </w:rPr>
        <w:t xml:space="preserve">F. WYMAGANE ZAŁĄCZNIKI DOŁĄCZONE DO WNIOSKU </w:t>
      </w:r>
    </w:p>
    <w:p w14:paraId="0BEF332F" w14:textId="73FBCDFE" w:rsidR="00AB7F6B" w:rsidRDefault="001C5CA4" w:rsidP="00A046D6">
      <w:pPr>
        <w:spacing w:after="0" w:line="276" w:lineRule="auto"/>
        <w:jc w:val="both"/>
      </w:pPr>
      <w:r w:rsidRPr="00E63665">
        <w:t>Na</w:t>
      </w:r>
      <w:r w:rsidR="0015063C">
        <w:t xml:space="preserve"> podstawie uzupełnionego wniosku w tej sekcji zostanie wyświetlona lista załączników </w:t>
      </w:r>
      <w:r w:rsidR="0015063C" w:rsidRPr="00E63665">
        <w:t>(Pola F.1 – F.</w:t>
      </w:r>
      <w:r w:rsidR="00D714C9">
        <w:t>5</w:t>
      </w:r>
      <w:r w:rsidR="0015063C" w:rsidRPr="00E63665">
        <w:t>)</w:t>
      </w:r>
      <w:r w:rsidR="0015063C">
        <w:t xml:space="preserve"> wymaganych do dołączenia do wniosku w formie elektronicznej</w:t>
      </w:r>
      <w:r w:rsidR="0002715F">
        <w:t xml:space="preserve">, w zakładce </w:t>
      </w:r>
      <w:r w:rsidR="0015063C" w:rsidRPr="005F28FA">
        <w:rPr>
          <w:b/>
        </w:rPr>
        <w:t>Załączniki</w:t>
      </w:r>
      <w:r w:rsidR="0015063C">
        <w:t>.</w:t>
      </w:r>
    </w:p>
    <w:p w14:paraId="728B5283" w14:textId="64910BFC" w:rsidR="001B15BB" w:rsidRDefault="00692701" w:rsidP="001B15BB">
      <w:pPr>
        <w:spacing w:after="0" w:line="276" w:lineRule="auto"/>
        <w:jc w:val="both"/>
        <w:rPr>
          <w:b/>
        </w:rPr>
      </w:pPr>
      <w:r>
        <w:t xml:space="preserve">W przypadku Wnioskodawców uprawnionych do </w:t>
      </w:r>
      <w:r w:rsidRPr="00351CF4">
        <w:t>podwyższonego</w:t>
      </w:r>
      <w:r w:rsidR="00351CF4">
        <w:t xml:space="preserve"> </w:t>
      </w:r>
      <w:ins w:id="0" w:author="Bartoszewski Paweł" w:date="2022-01-05T08:37:00Z">
        <w:r w:rsidR="00386333">
          <w:t xml:space="preserve">i najwyższego </w:t>
        </w:r>
      </w:ins>
      <w:r>
        <w:t xml:space="preserve">poziomu dofinansowania, po zaznaczeniu </w:t>
      </w:r>
      <w:ins w:id="1" w:author="Bartoszewski Paweł" w:date="2022-01-05T08:51:00Z">
        <w:r w:rsidR="00C14C81">
          <w:t xml:space="preserve">odpowiednio </w:t>
        </w:r>
      </w:ins>
      <w:r w:rsidRPr="00EF60AC">
        <w:rPr>
          <w:b/>
        </w:rPr>
        <w:t>Pola A.1.16</w:t>
      </w:r>
      <w:ins w:id="2" w:author="Bartoszewski Paweł" w:date="2022-01-05T08:37:00Z">
        <w:r w:rsidR="00386333">
          <w:rPr>
            <w:b/>
          </w:rPr>
          <w:t xml:space="preserve"> albo </w:t>
        </w:r>
      </w:ins>
      <w:ins w:id="3" w:author="Bartoszewski Paweł" w:date="2022-01-05T08:38:00Z">
        <w:r w:rsidR="00386333" w:rsidRPr="00386333">
          <w:rPr>
            <w:b/>
          </w:rPr>
          <w:t xml:space="preserve">A.1.16a z zaznaczonym </w:t>
        </w:r>
      </w:ins>
      <w:ins w:id="4" w:author="Bartoszewski Paweł" w:date="2022-01-05T08:39:00Z">
        <w:r w:rsidR="00386333">
          <w:rPr>
            <w:b/>
          </w:rPr>
          <w:t>P</w:t>
        </w:r>
      </w:ins>
      <w:ins w:id="5" w:author="Bartoszewski Paweł" w:date="2022-01-05T08:38:00Z">
        <w:r w:rsidR="00386333" w:rsidRPr="00386333">
          <w:rPr>
            <w:b/>
          </w:rPr>
          <w:t>olem C.3.1</w:t>
        </w:r>
        <w:r w:rsidR="00386333">
          <w:rPr>
            <w:b/>
          </w:rPr>
          <w:t>,</w:t>
        </w:r>
      </w:ins>
      <w:ins w:id="6" w:author="Bartoszewski Paweł" w:date="2022-01-05T08:37:00Z">
        <w:r w:rsidR="00386333">
          <w:rPr>
            <w:b/>
          </w:rPr>
          <w:t xml:space="preserve"> </w:t>
        </w:r>
      </w:ins>
      <w:r>
        <w:t xml:space="preserve"> </w:t>
      </w:r>
      <w:r w:rsidR="001B15BB">
        <w:t xml:space="preserve">pojawią się </w:t>
      </w:r>
      <w:r w:rsidR="001B15BB" w:rsidRPr="007A363D">
        <w:rPr>
          <w:b/>
        </w:rPr>
        <w:t>Pola</w:t>
      </w:r>
      <w:r w:rsidR="001B15BB" w:rsidRPr="00D749DB">
        <w:rPr>
          <w:b/>
        </w:rPr>
        <w:t xml:space="preserve"> F.2.1</w:t>
      </w:r>
      <w:r w:rsidR="001B15BB">
        <w:rPr>
          <w:b/>
        </w:rPr>
        <w:t>- F.2.2.</w:t>
      </w:r>
      <w:r w:rsidR="00704A8D">
        <w:rPr>
          <w:b/>
        </w:rPr>
        <w:t xml:space="preserve"> </w:t>
      </w:r>
      <w:r w:rsidR="00704A8D">
        <w:t xml:space="preserve">W przypadku Wnioskodawców uprawnionych do najwyższego poziomu dofinansowania, </w:t>
      </w:r>
      <w:r w:rsidR="00704A8D" w:rsidRPr="00386333">
        <w:t xml:space="preserve">po zaznaczeniu </w:t>
      </w:r>
      <w:r w:rsidR="00704A8D" w:rsidRPr="00386333">
        <w:rPr>
          <w:b/>
        </w:rPr>
        <w:t>Pola A.1.16a</w:t>
      </w:r>
      <w:r w:rsidR="00704A8D" w:rsidRPr="00386333">
        <w:t xml:space="preserve"> </w:t>
      </w:r>
      <w:bookmarkStart w:id="7" w:name="_GoBack"/>
      <w:ins w:id="8" w:author="Bartoszewski Paweł" w:date="2022-01-05T08:39:00Z">
        <w:r w:rsidR="00386333" w:rsidRPr="00386333">
          <w:rPr>
            <w:b/>
          </w:rPr>
          <w:t>z zaznaczonym Polem C.3.2</w:t>
        </w:r>
        <w:r w:rsidR="00386333" w:rsidRPr="00386333">
          <w:t xml:space="preserve">, </w:t>
        </w:r>
      </w:ins>
      <w:bookmarkEnd w:id="7"/>
      <w:r w:rsidR="00704A8D" w:rsidRPr="00386333">
        <w:t xml:space="preserve">pojawi się </w:t>
      </w:r>
      <w:r w:rsidR="00704A8D" w:rsidRPr="00386333">
        <w:rPr>
          <w:b/>
        </w:rPr>
        <w:t>Pole F.2.2.</w:t>
      </w:r>
    </w:p>
    <w:p w14:paraId="65E94D85" w14:textId="77777777" w:rsidR="001B15BB" w:rsidRDefault="001B15BB" w:rsidP="001B15BB">
      <w:pPr>
        <w:spacing w:after="0" w:line="276" w:lineRule="auto"/>
        <w:jc w:val="both"/>
      </w:pPr>
      <w:r>
        <w:rPr>
          <w:b/>
        </w:rPr>
        <w:t>Pole F.2.1 N</w:t>
      </w:r>
      <w:r>
        <w:t>ależy wpisać nr zaświadczenia o dochodach stanowiący załącznik do wniosku</w:t>
      </w:r>
      <w:r w:rsidR="00AB5275">
        <w:t>. W przypadku braku nr zaświadczenia należy wpisać „brak”.</w:t>
      </w:r>
    </w:p>
    <w:p w14:paraId="424FD0BE" w14:textId="3442C100" w:rsidR="001B15BB" w:rsidRPr="00807641" w:rsidRDefault="001B15BB" w:rsidP="001B15BB">
      <w:pPr>
        <w:spacing w:after="0" w:line="276" w:lineRule="auto"/>
        <w:jc w:val="both"/>
        <w:rPr>
          <w:b/>
        </w:rPr>
      </w:pPr>
      <w:r w:rsidRPr="00C66409">
        <w:rPr>
          <w:b/>
        </w:rPr>
        <w:t>Pole F.2.</w:t>
      </w:r>
      <w:r>
        <w:rPr>
          <w:b/>
        </w:rPr>
        <w:t>2</w:t>
      </w:r>
      <w:r w:rsidRPr="00D749DB">
        <w:t xml:space="preserve"> </w:t>
      </w:r>
      <w:r>
        <w:t>N</w:t>
      </w:r>
      <w:r w:rsidRPr="00D749DB">
        <w:t xml:space="preserve">ależy podać datę </w:t>
      </w:r>
      <w:r>
        <w:t>wydania zaświadczenia o dochodach</w:t>
      </w:r>
      <w:r w:rsidR="00704A8D">
        <w:t xml:space="preserve"> albo datę zaświadczenia o prawie do otrzymywania zasiłków</w:t>
      </w:r>
      <w:r>
        <w:t>. Data wydania zaświadczenia nie może być</w:t>
      </w:r>
      <w:r w:rsidRPr="00174E4E">
        <w:t xml:space="preserve"> wcześniej</w:t>
      </w:r>
      <w:r>
        <w:t>sza</w:t>
      </w:r>
      <w:r w:rsidRPr="00174E4E">
        <w:t xml:space="preserve"> niż 3</w:t>
      </w:r>
      <w:r>
        <w:t xml:space="preserve"> </w:t>
      </w:r>
      <w:r w:rsidRPr="00174E4E">
        <w:t xml:space="preserve">miesiące </w:t>
      </w:r>
      <w:r>
        <w:t>przed złożeniem wniosku o dofinansowanie</w:t>
      </w:r>
      <w:r w:rsidR="00D714C9">
        <w:t>.</w:t>
      </w:r>
    </w:p>
    <w:p w14:paraId="0B07D24F" w14:textId="3272421A" w:rsidR="00DD5B7F" w:rsidRPr="00742DD2" w:rsidRDefault="00DD5B7F" w:rsidP="00704A8D">
      <w:pPr>
        <w:spacing w:after="0" w:line="276" w:lineRule="auto"/>
        <w:jc w:val="both"/>
        <w:rPr>
          <w:rStyle w:val="Hipercze"/>
          <w:color w:val="auto"/>
        </w:rPr>
      </w:pPr>
      <w:r>
        <w:t xml:space="preserve">Wzór załącznika oświadczeń współwłaścicieli/współmałżonka jest dostępny w formie pdf na: </w:t>
      </w:r>
      <w:hyperlink r:id="rId13" w:history="1">
        <w:r w:rsidR="00742DD2" w:rsidRPr="0045358A">
          <w:rPr>
            <w:rStyle w:val="Hipercze"/>
          </w:rPr>
          <w:t>https://www.gov.pl/web/gov/skorzystaj-z-programu-czyste-powietrze</w:t>
        </w:r>
      </w:hyperlink>
      <w:r>
        <w:rPr>
          <w:rStyle w:val="Hipercze"/>
        </w:rPr>
        <w:t>.</w:t>
      </w:r>
    </w:p>
    <w:p w14:paraId="461BC68A" w14:textId="7566F95F" w:rsidR="00704A8D" w:rsidRPr="0045358A" w:rsidRDefault="00704A8D" w:rsidP="00704A8D">
      <w:pPr>
        <w:spacing w:after="0" w:line="276" w:lineRule="auto"/>
        <w:jc w:val="both"/>
      </w:pPr>
      <w:r w:rsidRPr="0045358A">
        <w:t xml:space="preserve">Jeżeli w imieniu wnioskodawcy, współwłaścicieli lub współmałżonka występuje pełnomocnik, należy zaznaczyć </w:t>
      </w:r>
      <w:r w:rsidRPr="0045358A">
        <w:rPr>
          <w:b/>
        </w:rPr>
        <w:t>Pole F.4</w:t>
      </w:r>
      <w:r w:rsidRPr="0045358A">
        <w:t xml:space="preserve"> i załączyć pełnomocnictwa. Wzór pełnomocnictwa do wykorzystania, dostępny jest </w:t>
      </w:r>
      <w:r w:rsidR="00DA24C2" w:rsidRPr="0045358A">
        <w:t>w</w:t>
      </w:r>
      <w:r w:rsidRPr="0045358A">
        <w:t xml:space="preserve"> serwisie gov.pl na: </w:t>
      </w:r>
      <w:hyperlink r:id="rId14" w:history="1">
        <w:r w:rsidRPr="0045358A">
          <w:rPr>
            <w:rStyle w:val="Hipercze"/>
          </w:rPr>
          <w:t>https://www.gov.pl/web/gov/skorzystaj-z-programu-czyste-powietrze</w:t>
        </w:r>
      </w:hyperlink>
      <w:r w:rsidRPr="0045358A">
        <w:t>. Możliwe jest złożenie pełnomocnictwa bez wykorzystania powyższego wzoru lecz o treści zgodnej z wymogami Regulaminu.</w:t>
      </w:r>
    </w:p>
    <w:p w14:paraId="329C6B8F" w14:textId="77777777" w:rsidR="00FA1A83" w:rsidRDefault="00FA1A83" w:rsidP="00EA0F32">
      <w:pPr>
        <w:jc w:val="both"/>
      </w:pPr>
      <w:r w:rsidRPr="0045358A">
        <w:rPr>
          <w:rFonts w:eastAsia="TimesNewRoman,Bold" w:cs="Times New Roman"/>
          <w:bCs/>
          <w:lang w:eastAsia="pl-PL"/>
        </w:rPr>
        <w:lastRenderedPageBreak/>
        <w:t>Należy przechowywać dokumenty dotyczące umocowania pełnomocnika, od momentu złożenia wniosku o dofinansowanie do czasu zakończenia umowy o dofinansowanie (tj. do zakończenia okresu trwałości), w przypadku pozytywnej oceny wniosku i podpisania umowy o dofinansowanie. W tym okresie, na żądanie upoważnionych podmiotów, Wnioskodawca/Beneficjent jest zobowiązany do udostępnienia dokumentów potwierdzających prawidłowość umocowania pełnomocnika.</w:t>
      </w:r>
    </w:p>
    <w:p w14:paraId="35D7151B" w14:textId="43BB71C3" w:rsidR="00704A8D" w:rsidRDefault="00704A8D" w:rsidP="00704A8D">
      <w:pPr>
        <w:spacing w:after="0" w:line="276" w:lineRule="auto"/>
        <w:jc w:val="both"/>
      </w:pPr>
      <w:r>
        <w:t xml:space="preserve">Jeżeli </w:t>
      </w:r>
      <w:r w:rsidRPr="00A45866">
        <w:t>Wnioskodawca wyraż</w:t>
      </w:r>
      <w:r>
        <w:t>a</w:t>
      </w:r>
      <w:r w:rsidRPr="00A45866">
        <w:t xml:space="preserve"> zgod</w:t>
      </w:r>
      <w:r>
        <w:t>ę</w:t>
      </w:r>
      <w:r w:rsidRPr="00A45866">
        <w:t xml:space="preserve"> na doręczanie korespondencji z wfośigw drogą elektroniczną, za pośrednictwem poczty elektronicznej</w:t>
      </w:r>
      <w:r>
        <w:t xml:space="preserve">, zaznacza </w:t>
      </w:r>
      <w:r w:rsidRPr="00C47894">
        <w:rPr>
          <w:b/>
        </w:rPr>
        <w:t>Pole F.5</w:t>
      </w:r>
      <w:r>
        <w:t xml:space="preserve"> i</w:t>
      </w:r>
      <w:r w:rsidRPr="00A45866">
        <w:t xml:space="preserve"> dołącz</w:t>
      </w:r>
      <w:r>
        <w:t>a</w:t>
      </w:r>
      <w:r w:rsidRPr="00A45866">
        <w:t xml:space="preserve"> do wniosku oświadczenie </w:t>
      </w:r>
      <w:r w:rsidRPr="00645BA2">
        <w:t xml:space="preserve">na obowiązującym wzorze </w:t>
      </w:r>
      <w:r w:rsidRPr="00DA24C2">
        <w:t xml:space="preserve">dostępnym w </w:t>
      </w:r>
      <w:r w:rsidRPr="00DD5B7F">
        <w:t xml:space="preserve">serwisie gov.pl pod adresem: </w:t>
      </w:r>
      <w:hyperlink r:id="rId15" w:history="1">
        <w:r w:rsidRPr="00DD5B7F">
          <w:rPr>
            <w:rStyle w:val="Hipercze"/>
          </w:rPr>
          <w:t>https://www.gov.pl/web/gov/skorzystaj-z-programu-czyste-powietrze</w:t>
        </w:r>
      </w:hyperlink>
      <w:r w:rsidR="004C3401">
        <w:rPr>
          <w:rStyle w:val="Hipercze"/>
        </w:rPr>
        <w:t>.</w:t>
      </w:r>
    </w:p>
    <w:p w14:paraId="17518394" w14:textId="77777777" w:rsidR="00692701" w:rsidRDefault="00692701" w:rsidP="00A046D6">
      <w:pPr>
        <w:spacing w:after="0" w:line="276" w:lineRule="auto"/>
        <w:jc w:val="both"/>
      </w:pPr>
    </w:p>
    <w:p w14:paraId="2D318548" w14:textId="77777777" w:rsidR="00144999" w:rsidRDefault="00144999" w:rsidP="00A046D6">
      <w:pPr>
        <w:spacing w:after="0" w:line="276" w:lineRule="auto"/>
        <w:jc w:val="both"/>
      </w:pPr>
      <w:r>
        <w:t xml:space="preserve">Pole opcjonalne – wypełnia gmina: </w:t>
      </w:r>
      <w:r w:rsidR="00184CF6">
        <w:t xml:space="preserve">jeżeli wniosek jest składany przez gminę - </w:t>
      </w:r>
      <w:r>
        <w:t>należy wpisać numer wniosku nadany przez gminę.</w:t>
      </w:r>
    </w:p>
    <w:p w14:paraId="1F0D8818" w14:textId="77777777" w:rsidR="0002715F" w:rsidRPr="00807641" w:rsidRDefault="0002715F" w:rsidP="00A046D6">
      <w:pPr>
        <w:spacing w:after="0" w:line="276" w:lineRule="auto"/>
        <w:jc w:val="both"/>
        <w:rPr>
          <w:b/>
        </w:rPr>
      </w:pPr>
    </w:p>
    <w:p w14:paraId="652ACD85" w14:textId="7FBEE4CE" w:rsidR="0015063C" w:rsidRPr="0045358A" w:rsidRDefault="00C728AA" w:rsidP="005F28FA">
      <w:pPr>
        <w:jc w:val="both"/>
        <w:rPr>
          <w:noProof/>
        </w:rPr>
      </w:pPr>
      <w:r w:rsidRPr="0045358A">
        <w:rPr>
          <w:noProof/>
        </w:rPr>
        <w:t>Wymagane o</w:t>
      </w:r>
      <w:r w:rsidR="0002715F" w:rsidRPr="0045358A">
        <w:rPr>
          <w:noProof/>
        </w:rPr>
        <w:t xml:space="preserve">świadczenia </w:t>
      </w:r>
      <w:r w:rsidR="00A046D6" w:rsidRPr="0045358A">
        <w:rPr>
          <w:noProof/>
        </w:rPr>
        <w:t xml:space="preserve"> należy odpowiednio uzupełnić, wydrukować </w:t>
      </w:r>
      <w:r w:rsidR="0015063C" w:rsidRPr="0045358A">
        <w:rPr>
          <w:noProof/>
        </w:rPr>
        <w:t>oraz podpisać przez wskazane w nich osoby</w:t>
      </w:r>
      <w:r w:rsidR="00DF4F5A" w:rsidRPr="0045358A">
        <w:rPr>
          <w:noProof/>
        </w:rPr>
        <w:t xml:space="preserve"> lub ich pełnomocnik</w:t>
      </w:r>
      <w:r w:rsidR="00EA3E6D" w:rsidRPr="0045358A">
        <w:rPr>
          <w:noProof/>
        </w:rPr>
        <w:t>a</w:t>
      </w:r>
      <w:r w:rsidR="0015063C" w:rsidRPr="0045358A">
        <w:rPr>
          <w:noProof/>
        </w:rPr>
        <w:t>. Tak wypełnione załaczniki, należy  zeskanować i załączyć do składanego wniosku w formie skanu dokumetnu.</w:t>
      </w:r>
    </w:p>
    <w:p w14:paraId="361B4820" w14:textId="77777777" w:rsidR="00B3770F" w:rsidRPr="0045358A" w:rsidRDefault="00C52D28" w:rsidP="009038A6">
      <w:pPr>
        <w:jc w:val="both"/>
        <w:rPr>
          <w:noProof/>
        </w:rPr>
      </w:pPr>
      <w:r w:rsidRPr="0045358A">
        <w:t>Oświadczenie współwłaścicieli dotyczy każdego współwłaściciela i musi zostać podpisane przez każdego współwłaściciela</w:t>
      </w:r>
      <w:r w:rsidR="00DF4F5A" w:rsidRPr="0045358A">
        <w:t xml:space="preserve"> lub jego pełnomocnika</w:t>
      </w:r>
      <w:r w:rsidRPr="0045358A">
        <w:t xml:space="preserve">. Oświadczenie współmałżonka </w:t>
      </w:r>
      <w:r w:rsidRPr="0045358A">
        <w:rPr>
          <w:noProof/>
        </w:rPr>
        <w:t>powinno być podpisane czytelnym podpisem przez współmałżonka</w:t>
      </w:r>
      <w:r w:rsidR="00DF4F5A" w:rsidRPr="0045358A">
        <w:rPr>
          <w:noProof/>
        </w:rPr>
        <w:t xml:space="preserve"> lub jego pełnomocnika</w:t>
      </w:r>
      <w:r w:rsidRPr="0045358A">
        <w:rPr>
          <w:noProof/>
        </w:rPr>
        <w:t>.</w:t>
      </w:r>
      <w:r w:rsidR="009038A6" w:rsidRPr="0045358A">
        <w:rPr>
          <w:noProof/>
        </w:rPr>
        <w:t xml:space="preserve"> </w:t>
      </w:r>
    </w:p>
    <w:p w14:paraId="4FAAC12D" w14:textId="77777777" w:rsidR="009038A6" w:rsidRPr="00086F77" w:rsidRDefault="009038A6" w:rsidP="009038A6">
      <w:pPr>
        <w:jc w:val="both"/>
      </w:pPr>
      <w:r w:rsidRPr="0045358A">
        <w:t>W przypadku ustanowienia pełnomocnika konieczne jest załączenie do wniosku pełnomocnictwa.</w:t>
      </w:r>
      <w:r w:rsidR="00B3770F">
        <w:t xml:space="preserve"> </w:t>
      </w:r>
    </w:p>
    <w:p w14:paraId="64C1B51C" w14:textId="77777777" w:rsidR="0015063C" w:rsidRDefault="0015063C" w:rsidP="00A046D6">
      <w:pPr>
        <w:spacing w:after="0" w:line="276" w:lineRule="auto"/>
        <w:jc w:val="both"/>
      </w:pPr>
      <w:r>
        <w:t xml:space="preserve">Załączniki można załączyć z dysku komputera po wybraniu odpowiednich plików w zakładce </w:t>
      </w:r>
      <w:r w:rsidRPr="005F28FA">
        <w:rPr>
          <w:b/>
        </w:rPr>
        <w:t>Załączniki</w:t>
      </w:r>
      <w:r>
        <w:t>. Po wgraniu załączników należy zapisać zmiany</w:t>
      </w:r>
      <w:r w:rsidR="001B0A12">
        <w:t xml:space="preserve"> poprzez naciśnięcie przycisku </w:t>
      </w:r>
      <w:r w:rsidRPr="005F28FA">
        <w:rPr>
          <w:b/>
        </w:rPr>
        <w:t>Zapisz zmiany w załącznikach</w:t>
      </w:r>
      <w:r>
        <w:t>.</w:t>
      </w:r>
    </w:p>
    <w:p w14:paraId="764DE43C" w14:textId="77777777" w:rsidR="001B0A12" w:rsidRDefault="001B0A12" w:rsidP="00A046D6">
      <w:pPr>
        <w:spacing w:after="0" w:line="276" w:lineRule="auto"/>
        <w:jc w:val="both"/>
      </w:pPr>
    </w:p>
    <w:p w14:paraId="2539D5AC" w14:textId="77777777" w:rsidR="001B0A12" w:rsidRPr="00B82894" w:rsidRDefault="001B0A12" w:rsidP="001B0A12">
      <w:pPr>
        <w:pStyle w:val="Wyrnienie"/>
        <w:rPr>
          <w:rFonts w:asciiTheme="minorHAnsi" w:eastAsiaTheme="minorHAnsi" w:hAnsiTheme="minorHAnsi" w:cstheme="minorBidi"/>
          <w:b w:val="0"/>
          <w:color w:val="auto"/>
        </w:rPr>
      </w:pPr>
      <w:r w:rsidRPr="00B82894">
        <w:rPr>
          <w:rFonts w:asciiTheme="minorHAnsi" w:eastAsiaTheme="minorHAnsi" w:hAnsiTheme="minorHAnsi" w:cstheme="minorBidi"/>
          <w:color w:val="auto"/>
        </w:rPr>
        <w:t>Uwaga</w:t>
      </w:r>
      <w:r w:rsidRPr="00B82894">
        <w:rPr>
          <w:rFonts w:asciiTheme="minorHAnsi" w:eastAsiaTheme="minorHAnsi" w:hAnsiTheme="minorHAnsi" w:cstheme="minorBidi"/>
          <w:b w:val="0"/>
          <w:color w:val="auto"/>
        </w:rPr>
        <w:t>! Do jednej pozycji na liście załączników można załączyć tylko 1 plik. Przy ponownej próbie dołączenia załącznika do tej samej pozycji system nadpisuje plik.</w:t>
      </w:r>
    </w:p>
    <w:p w14:paraId="36C6F556" w14:textId="6E58DECE" w:rsidR="0015063C" w:rsidRDefault="001B0A12" w:rsidP="004C27AA">
      <w:pPr>
        <w:spacing w:after="240" w:line="276" w:lineRule="auto"/>
        <w:jc w:val="both"/>
      </w:pPr>
      <w:r w:rsidRPr="00B82894">
        <w:t>W przypadku konieczności dodania więcej niż 1 pliku do jednej pozycji należy je połączyć w skompresowany plik (np. typu „.zip”, „</w:t>
      </w:r>
      <w:proofErr w:type="spellStart"/>
      <w:r w:rsidRPr="00B82894">
        <w:t>rar</w:t>
      </w:r>
      <w:proofErr w:type="spellEnd"/>
      <w:r w:rsidRPr="00B82894">
        <w:t>” itp.)  zawierający wszystkie konieczne pliki i następnie dołączyć taki plik jako załącznik.</w:t>
      </w:r>
    </w:p>
    <w:p w14:paraId="62688410" w14:textId="007F450C" w:rsidR="004C27AA" w:rsidRDefault="004C27AA" w:rsidP="00807641">
      <w:pPr>
        <w:spacing w:after="0" w:line="276" w:lineRule="auto"/>
        <w:jc w:val="both"/>
      </w:pPr>
      <w:r w:rsidRPr="004C27AA">
        <w:t>Jeśli Wnioskodawca chce dołączyć dodatkowe informacje/dane mogące mieć wpływ na ocenę wniosku, należy dołączyć dodatkowy załącznik</w:t>
      </w:r>
      <w:r>
        <w:t>. W przypadku oświadczenia</w:t>
      </w:r>
      <w:r w:rsidRPr="004C27AA">
        <w:t xml:space="preserve"> Wnioskodawc</w:t>
      </w:r>
      <w:r>
        <w:t>y, załącznik musi być podpisany elektronicznie</w:t>
      </w:r>
      <w:r w:rsidRPr="004C27AA">
        <w:t xml:space="preserve">.  </w:t>
      </w:r>
    </w:p>
    <w:p w14:paraId="09BEB385" w14:textId="77777777" w:rsidR="00807641" w:rsidRPr="00807641" w:rsidRDefault="00807641" w:rsidP="00807641">
      <w:pPr>
        <w:spacing w:after="0" w:line="276" w:lineRule="auto"/>
        <w:jc w:val="both"/>
      </w:pPr>
    </w:p>
    <w:p w14:paraId="73F9AF88" w14:textId="77777777" w:rsidR="00086F77" w:rsidRPr="00086F77" w:rsidRDefault="00086F77" w:rsidP="00086F77">
      <w:pPr>
        <w:spacing w:after="0" w:line="276" w:lineRule="auto"/>
        <w:jc w:val="both"/>
        <w:rPr>
          <w:b/>
        </w:rPr>
      </w:pPr>
      <w:r w:rsidRPr="00086F77">
        <w:rPr>
          <w:b/>
        </w:rPr>
        <w:t xml:space="preserve">WARUNKI UMOWY DOTACJI </w:t>
      </w:r>
    </w:p>
    <w:p w14:paraId="4CCFF9C7" w14:textId="252D4DC4" w:rsidR="007521B7" w:rsidRDefault="007521B7" w:rsidP="007521B7">
      <w:pPr>
        <w:autoSpaceDE w:val="0"/>
        <w:autoSpaceDN w:val="0"/>
        <w:adjustRightInd w:val="0"/>
        <w:spacing w:after="120" w:line="276" w:lineRule="auto"/>
        <w:jc w:val="both"/>
        <w:outlineLvl w:val="0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lang w:eastAsia="pl-PL"/>
        </w:rPr>
        <w:t xml:space="preserve">W </w:t>
      </w:r>
      <w:r w:rsidRPr="00086F77">
        <w:rPr>
          <w:rFonts w:eastAsia="Times New Roman" w:cstheme="minorHAnsi"/>
          <w:lang w:eastAsia="pl-PL"/>
        </w:rPr>
        <w:t xml:space="preserve">formularzu wniosku o dofinasowanie zawarto </w:t>
      </w:r>
      <w:r>
        <w:rPr>
          <w:rFonts w:eastAsia="Times New Roman" w:cstheme="minorHAnsi"/>
          <w:lang w:eastAsia="pl-PL"/>
        </w:rPr>
        <w:t>zapisy</w:t>
      </w:r>
      <w:r w:rsidRPr="00086F77">
        <w:rPr>
          <w:rFonts w:eastAsia="Times New Roman" w:cstheme="minorHAnsi"/>
          <w:lang w:eastAsia="pl-PL"/>
        </w:rPr>
        <w:t xml:space="preserve"> umowy dotacji określające </w:t>
      </w:r>
      <w:r>
        <w:rPr>
          <w:rFonts w:eastAsia="Times New Roman" w:cstheme="minorHAnsi"/>
          <w:lang w:eastAsia="pl-PL"/>
        </w:rPr>
        <w:t xml:space="preserve">jej </w:t>
      </w:r>
      <w:r w:rsidRPr="00086F77">
        <w:rPr>
          <w:rFonts w:eastAsia="Times New Roman" w:cstheme="minorHAnsi"/>
          <w:lang w:eastAsia="pl-PL"/>
        </w:rPr>
        <w:t>warunki</w:t>
      </w:r>
      <w:r>
        <w:rPr>
          <w:rFonts w:eastAsia="Times New Roman" w:cstheme="minorHAnsi"/>
          <w:lang w:eastAsia="pl-PL"/>
        </w:rPr>
        <w:t>.</w:t>
      </w:r>
      <w:r w:rsidRPr="00086F77">
        <w:rPr>
          <w:rFonts w:eastAsia="Times New Roman" w:cstheme="minorHAnsi"/>
          <w:lang w:eastAsia="pl-PL"/>
        </w:rPr>
        <w:t xml:space="preserve"> Złożenie przedmiotowego wniosku o dofinansowanie jest równoznaczne ze złożeniem przez Wnioskodawcę oświadczenia woli </w:t>
      </w:r>
      <w:r>
        <w:rPr>
          <w:rFonts w:eastAsia="Times New Roman" w:cstheme="minorHAnsi"/>
          <w:lang w:eastAsia="pl-PL"/>
        </w:rPr>
        <w:t>zawarcia</w:t>
      </w:r>
      <w:r w:rsidRPr="00086F77">
        <w:rPr>
          <w:rFonts w:eastAsia="Times New Roman" w:cstheme="minorHAnsi"/>
          <w:lang w:eastAsia="pl-PL"/>
        </w:rPr>
        <w:t xml:space="preserve"> umowy dotacji na warunkach określonych we wniosku. Zawarcie umowy nastąpi po doręczeniu Wnioskodawcy </w:t>
      </w:r>
      <w:r>
        <w:rPr>
          <w:rFonts w:eastAsia="Times New Roman" w:cstheme="minorHAnsi"/>
          <w:lang w:eastAsia="pl-PL"/>
        </w:rPr>
        <w:t xml:space="preserve">pisma informującego </w:t>
      </w:r>
      <w:r w:rsidRPr="00086F77">
        <w:rPr>
          <w:rFonts w:eastAsia="Times New Roman" w:cstheme="minorHAnsi"/>
          <w:lang w:eastAsia="pl-PL"/>
        </w:rPr>
        <w:t>o akceptacji wniosku</w:t>
      </w:r>
      <w:r>
        <w:rPr>
          <w:rFonts w:eastAsia="Times New Roman" w:cstheme="minorHAnsi"/>
          <w:lang w:eastAsia="pl-PL"/>
        </w:rPr>
        <w:t xml:space="preserve"> i</w:t>
      </w:r>
      <w:r w:rsidR="00417350">
        <w:rPr>
          <w:rFonts w:eastAsia="Times New Roman" w:cstheme="minorHAnsi"/>
          <w:lang w:eastAsia="pl-PL"/>
        </w:rPr>
        <w:t> </w:t>
      </w:r>
      <w:r>
        <w:rPr>
          <w:rFonts w:eastAsia="Times New Roman" w:cstheme="minorHAnsi"/>
          <w:lang w:eastAsia="pl-PL"/>
        </w:rPr>
        <w:t>przyznaniu dofinansowania</w:t>
      </w:r>
      <w:r w:rsidRPr="00086F77">
        <w:rPr>
          <w:rFonts w:eastAsia="Times New Roman" w:cstheme="minorHAnsi"/>
          <w:lang w:eastAsia="pl-PL"/>
        </w:rPr>
        <w:t xml:space="preserve"> przez właściwy WFOŚiGW</w:t>
      </w:r>
      <w:r w:rsidRPr="00086F77">
        <w:rPr>
          <w:rFonts w:eastAsia="Times New Roman" w:cstheme="minorHAnsi"/>
          <w:b/>
          <w:color w:val="000000"/>
          <w:lang w:eastAsia="pl-PL"/>
        </w:rPr>
        <w:t>.</w:t>
      </w:r>
    </w:p>
    <w:p w14:paraId="61AE2D6B" w14:textId="77777777" w:rsidR="00991EBE" w:rsidRDefault="00991EBE" w:rsidP="007521B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21151D0" w14:textId="77777777" w:rsidR="00F86C85" w:rsidRPr="005F28FA" w:rsidRDefault="00991EBE" w:rsidP="007521B7">
      <w:pPr>
        <w:autoSpaceDE w:val="0"/>
        <w:autoSpaceDN w:val="0"/>
        <w:adjustRightInd w:val="0"/>
        <w:spacing w:after="0" w:line="240" w:lineRule="auto"/>
        <w:rPr>
          <w:b/>
        </w:rPr>
      </w:pPr>
      <w:r w:rsidRPr="005F28FA">
        <w:rPr>
          <w:rFonts w:eastAsia="Times New Roman" w:cstheme="minorHAnsi"/>
          <w:b/>
          <w:color w:val="000000"/>
          <w:lang w:eastAsia="pl-PL"/>
        </w:rPr>
        <w:lastRenderedPageBreak/>
        <w:t>WERYFIKACJA I ZŁOŻENIE WNIOSKU</w:t>
      </w:r>
      <w:r w:rsidRPr="005F28FA">
        <w:rPr>
          <w:rFonts w:cstheme="minorHAnsi"/>
          <w:b/>
        </w:rPr>
        <w:t xml:space="preserve"> </w:t>
      </w:r>
    </w:p>
    <w:p w14:paraId="1D7C80A4" w14:textId="77777777" w:rsidR="001B0A12" w:rsidRDefault="001B0A12" w:rsidP="00FF67C4">
      <w:pPr>
        <w:jc w:val="both"/>
      </w:pPr>
      <w:r>
        <w:t xml:space="preserve">Wypełniany wniosek może być zapisany w dowolnym momencie poprzez naciśnięcie ikony </w:t>
      </w:r>
      <w:r w:rsidRPr="00B82894">
        <w:rPr>
          <w:b/>
        </w:rPr>
        <w:t>Zapisz</w:t>
      </w:r>
      <w:r>
        <w:t xml:space="preserve">. Ponadto podczas przechodzenia pomiędzy poszczególnymi stronami wniosku system zapisuje wprowadzone dane automatycznie. Dzięki temu minimalizowane jest niebezpieczeństwo utraty wprowadzonych danych. </w:t>
      </w:r>
    </w:p>
    <w:p w14:paraId="4C5FD298" w14:textId="595CC22C" w:rsidR="001B0A12" w:rsidRDefault="001B0A12" w:rsidP="00FF67C4">
      <w:pPr>
        <w:jc w:val="both"/>
      </w:pPr>
      <w:r w:rsidRPr="00086F77">
        <w:t>Wnioskodawca po uzupełnieniu całego wniosku jest zobowiązany do zweryfikowania formularza pod względem poprawności jego uzupełnienia</w:t>
      </w:r>
      <w:r>
        <w:t xml:space="preserve"> </w:t>
      </w:r>
      <w:r w:rsidRPr="005F098A">
        <w:rPr>
          <w:szCs w:val="24"/>
        </w:rPr>
        <w:t xml:space="preserve">poprzez naciśnięcie </w:t>
      </w:r>
      <w:r>
        <w:t xml:space="preserve">ikony </w:t>
      </w:r>
      <w:r w:rsidRPr="00B82894">
        <w:rPr>
          <w:b/>
        </w:rPr>
        <w:t>Zapisz i waliduj</w:t>
      </w:r>
      <w:r>
        <w:t xml:space="preserve"> znajdującej się na górnej wstążce </w:t>
      </w:r>
      <w:r w:rsidR="0008661D">
        <w:t>GWD</w:t>
      </w:r>
      <w:r w:rsidRPr="00086F77">
        <w:t xml:space="preserve">. </w:t>
      </w:r>
      <w:r>
        <w:rPr>
          <w:szCs w:val="24"/>
        </w:rPr>
        <w:t>W trakcie wypełniania wniosku, Wnioskodawca</w:t>
      </w:r>
      <w:r w:rsidR="00FD0FAD">
        <w:rPr>
          <w:szCs w:val="24"/>
        </w:rPr>
        <w:t xml:space="preserve"> może</w:t>
      </w:r>
      <w:r>
        <w:rPr>
          <w:szCs w:val="24"/>
        </w:rPr>
        <w:t xml:space="preserve"> r</w:t>
      </w:r>
      <w:r w:rsidR="00FD0FAD">
        <w:rPr>
          <w:szCs w:val="24"/>
        </w:rPr>
        <w:t xml:space="preserve">ównież </w:t>
      </w:r>
      <w:r>
        <w:rPr>
          <w:szCs w:val="24"/>
        </w:rPr>
        <w:t>zweryfikować poprawność</w:t>
      </w:r>
      <w:r w:rsidRPr="005F098A">
        <w:rPr>
          <w:szCs w:val="24"/>
        </w:rPr>
        <w:t xml:space="preserve"> </w:t>
      </w:r>
      <w:r>
        <w:rPr>
          <w:szCs w:val="24"/>
        </w:rPr>
        <w:t>wprowadzonych danych</w:t>
      </w:r>
      <w:r w:rsidRPr="005F098A">
        <w:rPr>
          <w:szCs w:val="24"/>
        </w:rPr>
        <w:t xml:space="preserve"> </w:t>
      </w:r>
      <w:r>
        <w:rPr>
          <w:szCs w:val="24"/>
        </w:rPr>
        <w:t>poprzez naciśnięcie tej samej ikony.</w:t>
      </w:r>
      <w:r w:rsidRPr="005F098A">
        <w:rPr>
          <w:szCs w:val="24"/>
        </w:rPr>
        <w:t xml:space="preserve"> </w:t>
      </w:r>
      <w:r>
        <w:t>System sprawdza kompletność i poprawność wprowadzonych danych i jeśli w formularzu znajdują</w:t>
      </w:r>
      <w:r w:rsidR="00FD0FAD">
        <w:t xml:space="preserve"> się błędy lub pominięte zostały pola</w:t>
      </w:r>
      <w:r>
        <w:t xml:space="preserve"> obowiązkowe, wyświetla wszystkie napotkane problemy.</w:t>
      </w:r>
    </w:p>
    <w:p w14:paraId="22CAE008" w14:textId="77777777" w:rsidR="001B0A12" w:rsidRDefault="001B0A12" w:rsidP="00FF67C4">
      <w:pPr>
        <w:spacing w:after="0" w:line="276" w:lineRule="auto"/>
        <w:jc w:val="both"/>
      </w:pPr>
    </w:p>
    <w:p w14:paraId="5C014E19" w14:textId="77777777" w:rsidR="001B0A12" w:rsidRDefault="001B0A12" w:rsidP="001B0A12">
      <w:pPr>
        <w:spacing w:after="0" w:line="276" w:lineRule="auto"/>
        <w:jc w:val="both"/>
      </w:pPr>
      <w:r>
        <w:t xml:space="preserve">Możliwe statusy weryfikacji wniosku (po naciśnięciu ikony </w:t>
      </w:r>
      <w:r w:rsidRPr="00226C40">
        <w:rPr>
          <w:b/>
        </w:rPr>
        <w:t>Zapisz i waliduj</w:t>
      </w:r>
      <w:r>
        <w:t>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3777"/>
        <w:gridCol w:w="3021"/>
      </w:tblGrid>
      <w:tr w:rsidR="007521B7" w14:paraId="18A6D9B7" w14:textId="77777777" w:rsidTr="00FB3755">
        <w:tc>
          <w:tcPr>
            <w:tcW w:w="2263" w:type="dxa"/>
          </w:tcPr>
          <w:p w14:paraId="391E01F4" w14:textId="77777777" w:rsidR="007521B7" w:rsidRDefault="007521B7" w:rsidP="007E78A0">
            <w:pPr>
              <w:spacing w:line="276" w:lineRule="auto"/>
            </w:pPr>
            <w:r>
              <w:t>Formularz dostępny na</w:t>
            </w:r>
          </w:p>
        </w:tc>
        <w:tc>
          <w:tcPr>
            <w:tcW w:w="3777" w:type="dxa"/>
          </w:tcPr>
          <w:p w14:paraId="4F3DC48F" w14:textId="77777777" w:rsidR="007521B7" w:rsidRDefault="007521B7" w:rsidP="007E78A0">
            <w:pPr>
              <w:spacing w:line="276" w:lineRule="auto"/>
            </w:pPr>
            <w:r>
              <w:t>Pozytywna weryfikacja formularza</w:t>
            </w:r>
          </w:p>
        </w:tc>
        <w:tc>
          <w:tcPr>
            <w:tcW w:w="3021" w:type="dxa"/>
          </w:tcPr>
          <w:p w14:paraId="0FAA7067" w14:textId="77777777" w:rsidR="007521B7" w:rsidRDefault="007521B7" w:rsidP="007E78A0">
            <w:pPr>
              <w:spacing w:line="276" w:lineRule="auto"/>
            </w:pPr>
            <w:r>
              <w:t>Negatywna weryfikacja formularza</w:t>
            </w:r>
          </w:p>
        </w:tc>
      </w:tr>
      <w:tr w:rsidR="007E5F5A" w14:paraId="01AD2D3D" w14:textId="77777777" w:rsidTr="00FB3755">
        <w:tc>
          <w:tcPr>
            <w:tcW w:w="2263" w:type="dxa"/>
          </w:tcPr>
          <w:p w14:paraId="53FB0118" w14:textId="77777777" w:rsidR="007E5F5A" w:rsidRDefault="007E5F5A" w:rsidP="007E78A0">
            <w:pPr>
              <w:spacing w:line="276" w:lineRule="auto"/>
            </w:pPr>
            <w:r>
              <w:t>gov.pl</w:t>
            </w:r>
          </w:p>
        </w:tc>
        <w:tc>
          <w:tcPr>
            <w:tcW w:w="3777" w:type="dxa"/>
          </w:tcPr>
          <w:p w14:paraId="5F65D7B9" w14:textId="77777777" w:rsidR="007E5F5A" w:rsidRDefault="007E5F5A" w:rsidP="007E78A0">
            <w:pPr>
              <w:spacing w:line="276" w:lineRule="auto"/>
            </w:pPr>
            <w:r>
              <w:t xml:space="preserve">„Wniosek został </w:t>
            </w:r>
            <w:proofErr w:type="spellStart"/>
            <w:r>
              <w:t>zwalidowany</w:t>
            </w:r>
            <w:proofErr w:type="spellEnd"/>
            <w:r>
              <w:t xml:space="preserve"> poprawnie.”</w:t>
            </w:r>
          </w:p>
        </w:tc>
        <w:tc>
          <w:tcPr>
            <w:tcW w:w="3021" w:type="dxa"/>
          </w:tcPr>
          <w:p w14:paraId="6111C486" w14:textId="77777777" w:rsidR="007E5F5A" w:rsidRDefault="007E5F5A" w:rsidP="007E78A0">
            <w:pPr>
              <w:spacing w:line="276" w:lineRule="auto"/>
            </w:pPr>
            <w:r>
              <w:t>„</w:t>
            </w:r>
            <w:r>
              <w:rPr>
                <w:rFonts w:ascii="Verdana" w:hAnsi="Verdana"/>
                <w:color w:val="222222"/>
                <w:sz w:val="20"/>
                <w:szCs w:val="20"/>
                <w:shd w:val="clear" w:color="auto" w:fill="FFFFFF"/>
              </w:rPr>
              <w:t>Podczas walidacji wniosku znaleziono następujące problemy”</w:t>
            </w:r>
          </w:p>
        </w:tc>
      </w:tr>
    </w:tbl>
    <w:p w14:paraId="6BAD277E" w14:textId="77777777" w:rsidR="007521B7" w:rsidRPr="00086F77" w:rsidRDefault="007521B7" w:rsidP="007E78A0">
      <w:pPr>
        <w:spacing w:after="0" w:line="276" w:lineRule="auto"/>
      </w:pPr>
    </w:p>
    <w:p w14:paraId="6CD0FEAA" w14:textId="77777777" w:rsidR="007521B7" w:rsidRDefault="007521B7" w:rsidP="007521B7">
      <w:pPr>
        <w:spacing w:after="0" w:line="276" w:lineRule="auto"/>
        <w:jc w:val="both"/>
      </w:pPr>
      <w:r w:rsidRPr="00086F77">
        <w:t xml:space="preserve">W przypadku nieprawidłowości </w:t>
      </w:r>
      <w:r>
        <w:t xml:space="preserve">w </w:t>
      </w:r>
      <w:r w:rsidRPr="00086F77">
        <w:t xml:space="preserve">wypełnieniu formularza, po weryfikacji </w:t>
      </w:r>
      <w:r>
        <w:t>zostaną wskazane pola wymagające korekty bądź uzupełnienia.</w:t>
      </w:r>
    </w:p>
    <w:p w14:paraId="28C6B446" w14:textId="77777777" w:rsidR="007521B7" w:rsidRDefault="007521B7" w:rsidP="007521B7">
      <w:pPr>
        <w:spacing w:after="0" w:line="276" w:lineRule="auto"/>
        <w:jc w:val="both"/>
      </w:pPr>
      <w:r>
        <w:t xml:space="preserve">Komunikat pojawiający się po negatywnej weryfikacji formularza </w:t>
      </w:r>
      <w:r w:rsidRPr="00086F77">
        <w:t xml:space="preserve">zobowiązuje Wnioskodawcę do poprawienia błędów. </w:t>
      </w:r>
    </w:p>
    <w:p w14:paraId="69FEA649" w14:textId="77777777" w:rsidR="007521B7" w:rsidRDefault="007521B7" w:rsidP="007521B7">
      <w:pPr>
        <w:spacing w:after="0" w:line="276" w:lineRule="auto"/>
        <w:jc w:val="both"/>
      </w:pPr>
      <w:r w:rsidRPr="00086F77">
        <w:t xml:space="preserve">Po usunięciu wszystkich błędów i ponownej weryfikacji formularza, </w:t>
      </w:r>
      <w:r>
        <w:t>wniosek otrzyma status pozytywny i będzie możliwe złożenie wniosku.</w:t>
      </w:r>
    </w:p>
    <w:p w14:paraId="693E3BF3" w14:textId="77777777" w:rsidR="007521B7" w:rsidRPr="00086F77" w:rsidRDefault="007521B7" w:rsidP="007521B7">
      <w:pPr>
        <w:spacing w:after="0" w:line="276" w:lineRule="auto"/>
        <w:jc w:val="both"/>
        <w:rPr>
          <w:noProof/>
        </w:rPr>
      </w:pPr>
    </w:p>
    <w:p w14:paraId="69D865B5" w14:textId="69CA9889" w:rsidR="001B0A12" w:rsidRDefault="001B0A12" w:rsidP="001B0A12">
      <w:pPr>
        <w:spacing w:after="0" w:line="276" w:lineRule="auto"/>
        <w:jc w:val="both"/>
      </w:pPr>
      <w:r>
        <w:t>Po pozytywnej weryfikacji wniosku, Wnioskodawca może przystąpić do złożenia wniosku o</w:t>
      </w:r>
      <w:r w:rsidR="00417350">
        <w:t> </w:t>
      </w:r>
      <w:r>
        <w:t xml:space="preserve">dofinansowanie. W tym celu konieczne jest zatwierdzenie wniosku poprzez naciśnięcie przycisku </w:t>
      </w:r>
      <w:r>
        <w:rPr>
          <w:b/>
        </w:rPr>
        <w:t>Zapisz i zatwierdź</w:t>
      </w:r>
      <w:r>
        <w:t xml:space="preserve"> znajdującego się na górnej wstążce </w:t>
      </w:r>
      <w:r w:rsidR="0008661D">
        <w:t>GWD</w:t>
      </w:r>
      <w:r>
        <w:t>.</w:t>
      </w:r>
    </w:p>
    <w:p w14:paraId="2DC2D215" w14:textId="77777777" w:rsidR="001B0A12" w:rsidRDefault="001B0A12" w:rsidP="001B0A12">
      <w:pPr>
        <w:jc w:val="both"/>
      </w:pPr>
      <w:r>
        <w:t>W momencie zatwierdzania ponownie wykonywana jest walidacja. Poza standardową weryfikacją danych sprawdzana jest również zgodność z aktualną wersją formularza. Dzięki temu użytkownik ma pewność, że zatwierdzony wniosek jest aktualny i pozbawiony błędów.</w:t>
      </w:r>
    </w:p>
    <w:p w14:paraId="260236BD" w14:textId="77777777" w:rsidR="004B4625" w:rsidRDefault="004B4625" w:rsidP="007E78A0">
      <w:pPr>
        <w:spacing w:after="0" w:line="276" w:lineRule="auto"/>
        <w:jc w:val="both"/>
      </w:pPr>
      <w:r>
        <w:rPr>
          <w:b/>
        </w:rPr>
        <w:t>Uwaga!</w:t>
      </w:r>
      <w:r>
        <w:t xml:space="preserve"> Zatwierdzony może zostać wyłącznie wniosek nie posiadający żadnych błędów, czyli wniosek, który przeszedł pozytywnie weryfikację formularza oraz ma załączone wszystkie wymagane załączniki.  </w:t>
      </w:r>
    </w:p>
    <w:p w14:paraId="3DFAB299" w14:textId="77777777" w:rsidR="004B4625" w:rsidRDefault="004B4625" w:rsidP="007E78A0">
      <w:pPr>
        <w:spacing w:after="0" w:line="276" w:lineRule="auto"/>
        <w:jc w:val="both"/>
      </w:pPr>
      <w:r>
        <w:t xml:space="preserve">Zatwierdzenie wniosku, blokuje możliwość jego dalszej edycji. W celu ponownej modyfikacji danych we wniosku konieczne jest odblokowanie edycji poprzez naciśnięcie przycisku </w:t>
      </w:r>
      <w:r w:rsidRPr="001B039F">
        <w:rPr>
          <w:b/>
        </w:rPr>
        <w:t>Wycofaj do edycji</w:t>
      </w:r>
      <w:r>
        <w:t>.</w:t>
      </w:r>
    </w:p>
    <w:p w14:paraId="55A26B6D" w14:textId="77777777" w:rsidR="004B4625" w:rsidRDefault="004B4625" w:rsidP="004B4625">
      <w:pPr>
        <w:spacing w:after="0" w:line="276" w:lineRule="auto"/>
      </w:pPr>
    </w:p>
    <w:p w14:paraId="53001840" w14:textId="77777777" w:rsidR="004B4625" w:rsidRDefault="004B4625" w:rsidP="007E78A0">
      <w:pPr>
        <w:spacing w:after="0" w:line="276" w:lineRule="auto"/>
        <w:ind w:hanging="9"/>
        <w:jc w:val="both"/>
      </w:pPr>
      <w:r>
        <w:t xml:space="preserve">Po zatwierdzeniu wniosku, należy nacisnąć przycisk </w:t>
      </w:r>
      <w:r>
        <w:rPr>
          <w:b/>
        </w:rPr>
        <w:t>Wyślij do Funduszu</w:t>
      </w:r>
      <w:r w:rsidRPr="00EA6613">
        <w:t xml:space="preserve">, który spowoduje zmianę </w:t>
      </w:r>
      <w:r w:rsidRPr="001B039F">
        <w:t xml:space="preserve">statusu wniosku na </w:t>
      </w:r>
      <w:r w:rsidRPr="00226C40">
        <w:rPr>
          <w:b/>
          <w:iCs/>
        </w:rPr>
        <w:t>Oczekuje na złożenie w Funduszu</w:t>
      </w:r>
      <w:r w:rsidRPr="00226C40">
        <w:rPr>
          <w:b/>
        </w:rPr>
        <w:t>.</w:t>
      </w:r>
      <w:r>
        <w:rPr>
          <w:b/>
        </w:rPr>
        <w:t xml:space="preserve"> </w:t>
      </w:r>
      <w:r>
        <w:t xml:space="preserve">Od tego momentu nie jest już możliwe odblokowanie wniosku do edycji, a jedynie wycofanie wniosku za pomocą przycisku </w:t>
      </w:r>
      <w:r w:rsidRPr="001B039F">
        <w:rPr>
          <w:b/>
        </w:rPr>
        <w:t>Wycofaj</w:t>
      </w:r>
      <w:r>
        <w:t xml:space="preserve">. Użycie </w:t>
      </w:r>
      <w:r w:rsidRPr="001B039F">
        <w:rPr>
          <w:b/>
        </w:rPr>
        <w:t>Wycofaj</w:t>
      </w:r>
      <w:r>
        <w:t xml:space="preserve"> na tym etapie uniemożliwi faktyczne złożenie wniosku do wfośigw, a tym samym jego procedowanie przez wfośigw. </w:t>
      </w:r>
    </w:p>
    <w:p w14:paraId="45AF3F6B" w14:textId="77777777" w:rsidR="004B4625" w:rsidRPr="001B039F" w:rsidRDefault="004B4625" w:rsidP="007E78A0">
      <w:pPr>
        <w:spacing w:after="0" w:line="276" w:lineRule="auto"/>
        <w:ind w:left="-9"/>
        <w:jc w:val="both"/>
      </w:pPr>
      <w:r w:rsidRPr="00226C40">
        <w:rPr>
          <w:b/>
        </w:rPr>
        <w:lastRenderedPageBreak/>
        <w:t>Uwaga!</w:t>
      </w:r>
      <w:r>
        <w:t xml:space="preserve"> Naciśnięcie przycisku </w:t>
      </w:r>
      <w:r w:rsidRPr="00226C40">
        <w:rPr>
          <w:b/>
          <w:iCs/>
        </w:rPr>
        <w:t>Wyślij do Funduszu</w:t>
      </w:r>
      <w:r w:rsidRPr="00226C40">
        <w:t xml:space="preserve"> </w:t>
      </w:r>
      <w:r>
        <w:t>NIE JEST równoznaczne, z formalnym „złożeniem wniosku”, a jedynie zapoczątkowuje proces jego składania.</w:t>
      </w:r>
    </w:p>
    <w:p w14:paraId="6F20C27C" w14:textId="77777777" w:rsidR="001B0A12" w:rsidRDefault="001B0A12" w:rsidP="007E78A0">
      <w:pPr>
        <w:spacing w:after="0" w:line="276" w:lineRule="auto"/>
        <w:jc w:val="both"/>
      </w:pPr>
    </w:p>
    <w:p w14:paraId="56D20E59" w14:textId="39D3EF83" w:rsidR="004B4625" w:rsidRDefault="004B4625" w:rsidP="007E78A0">
      <w:pPr>
        <w:spacing w:after="0" w:line="276" w:lineRule="auto"/>
        <w:ind w:hanging="9"/>
        <w:jc w:val="both"/>
      </w:pPr>
      <w:r>
        <w:t>Następnie</w:t>
      </w:r>
      <w:r w:rsidRPr="001B039F">
        <w:t xml:space="preserve"> należy</w:t>
      </w:r>
      <w:r>
        <w:rPr>
          <w:b/>
        </w:rPr>
        <w:t xml:space="preserve"> </w:t>
      </w:r>
      <w:r>
        <w:t xml:space="preserve">użyć przycisku </w:t>
      </w:r>
      <w:r>
        <w:rPr>
          <w:b/>
        </w:rPr>
        <w:t xml:space="preserve">Podpisz </w:t>
      </w:r>
      <w:r>
        <w:t>i wybrać</w:t>
      </w:r>
      <w:r>
        <w:rPr>
          <w:b/>
        </w:rPr>
        <w:t xml:space="preserve"> sposób podpisu: za pomocą profilu zaufanego </w:t>
      </w:r>
      <w:r w:rsidRPr="005F28FA">
        <w:t>lub</w:t>
      </w:r>
      <w:r>
        <w:rPr>
          <w:b/>
        </w:rPr>
        <w:t xml:space="preserve"> podpisu kwalifikowanego. </w:t>
      </w:r>
      <w:r w:rsidR="0008661D" w:rsidRPr="007B2BD4">
        <w:t>Wniosek podpisywany jest prze</w:t>
      </w:r>
      <w:r w:rsidR="007B2BD4" w:rsidRPr="007B2BD4">
        <w:t>z Wnioskodawcę lub pełnomocnika.</w:t>
      </w:r>
      <w:r w:rsidR="007B2BD4">
        <w:rPr>
          <w:b/>
        </w:rPr>
        <w:t xml:space="preserve"> </w:t>
      </w:r>
      <w:r>
        <w:t xml:space="preserve">Po podpisaniu wniosku, na górnej wstążce </w:t>
      </w:r>
      <w:r w:rsidR="0008661D">
        <w:t xml:space="preserve">GWD </w:t>
      </w:r>
      <w:r>
        <w:t xml:space="preserve">pojawi się opcja </w:t>
      </w:r>
      <w:r>
        <w:rPr>
          <w:b/>
        </w:rPr>
        <w:t xml:space="preserve">Wyślij przez </w:t>
      </w:r>
      <w:proofErr w:type="spellStart"/>
      <w:r>
        <w:rPr>
          <w:b/>
        </w:rPr>
        <w:t>ePUAP</w:t>
      </w:r>
      <w:proofErr w:type="spellEnd"/>
      <w:r>
        <w:t xml:space="preserve">, po naciśnięciu której, wniosek zostanie automatycznie wysłany do odpowiedniego wfośigw, na podstawie województwa określonego w adresie budynku/lokalu mieszkalnego we wniosku. Dopiero po zatwierdzeniu </w:t>
      </w:r>
      <w:r w:rsidRPr="001B039F">
        <w:rPr>
          <w:b/>
        </w:rPr>
        <w:t xml:space="preserve">wysłania przez </w:t>
      </w:r>
      <w:proofErr w:type="spellStart"/>
      <w:r w:rsidRPr="001B039F">
        <w:rPr>
          <w:b/>
        </w:rPr>
        <w:t>ePUAP</w:t>
      </w:r>
      <w:proofErr w:type="spellEnd"/>
      <w:r>
        <w:t xml:space="preserve"> wniosek zostanie dostarczony do wfośigw.</w:t>
      </w:r>
    </w:p>
    <w:p w14:paraId="537D5D8C" w14:textId="77777777" w:rsidR="004B4625" w:rsidRDefault="004B4625" w:rsidP="007E78A0">
      <w:pPr>
        <w:spacing w:after="0" w:line="276" w:lineRule="auto"/>
        <w:jc w:val="both"/>
      </w:pPr>
      <w:r>
        <w:t xml:space="preserve">Po dostarczeniu wniosku do odpowiedniego wfośigw, status wniosku zostanie zmieniony na </w:t>
      </w:r>
      <w:r w:rsidRPr="00C4707C">
        <w:rPr>
          <w:b/>
        </w:rPr>
        <w:t>Przyjęty w Funduszu</w:t>
      </w:r>
      <w:r>
        <w:t xml:space="preserve"> i Wnioskodawca otrzyma potwierdzenia złożenia wniosku w formie wiadomości e-mail.</w:t>
      </w:r>
    </w:p>
    <w:p w14:paraId="0B7AAF4F" w14:textId="77777777" w:rsidR="00C7723C" w:rsidRDefault="00C7723C" w:rsidP="004B4625">
      <w:pPr>
        <w:spacing w:after="0" w:line="276" w:lineRule="auto"/>
      </w:pPr>
    </w:p>
    <w:p w14:paraId="7CA42F4E" w14:textId="77777777" w:rsidR="00C7723C" w:rsidRDefault="00C7723C" w:rsidP="004B4625">
      <w:pPr>
        <w:spacing w:after="0" w:line="276" w:lineRule="auto"/>
      </w:pPr>
    </w:p>
    <w:p w14:paraId="41B7B9B9" w14:textId="12983DA6" w:rsidR="00C7723C" w:rsidRDefault="00C7723C" w:rsidP="004B4625">
      <w:pPr>
        <w:spacing w:after="0" w:line="276" w:lineRule="auto"/>
      </w:pPr>
      <w:r>
        <w:t>Załącznik:</w:t>
      </w:r>
    </w:p>
    <w:p w14:paraId="405CC7BF" w14:textId="77777777" w:rsidR="00C7723C" w:rsidRDefault="00C7723C" w:rsidP="00EB2D5A">
      <w:pPr>
        <w:autoSpaceDE w:val="0"/>
        <w:autoSpaceDN w:val="0"/>
        <w:adjustRightInd w:val="0"/>
        <w:spacing w:after="120" w:line="276" w:lineRule="auto"/>
        <w:jc w:val="both"/>
        <w:outlineLvl w:val="0"/>
      </w:pPr>
      <w:r>
        <w:t xml:space="preserve">Wykaz dochodów w zakresie niepodlegającym opodatkowaniu na podstawie przepisów </w:t>
      </w:r>
      <w:r w:rsidR="009430A1">
        <w:br/>
      </w:r>
      <w:r>
        <w:t xml:space="preserve">o podatku dochodowym od osób fizycznych wymienionych w art.3 pkt 1 </w:t>
      </w:r>
      <w:proofErr w:type="spellStart"/>
      <w:r>
        <w:t>lit.c</w:t>
      </w:r>
      <w:proofErr w:type="spellEnd"/>
      <w:r>
        <w:t xml:space="preserve"> ustawy z dnia </w:t>
      </w:r>
      <w:r w:rsidR="009430A1">
        <w:br/>
      </w:r>
      <w:r>
        <w:t>28 listopada 2003 r. o świadczeniach rodzinnych.</w:t>
      </w:r>
    </w:p>
    <w:p w14:paraId="78F94305" w14:textId="77777777" w:rsidR="00C7723C" w:rsidRPr="00C31B72" w:rsidRDefault="00C7723C" w:rsidP="00C7723C">
      <w:pPr>
        <w:pStyle w:val="Akapitzlist"/>
        <w:autoSpaceDE w:val="0"/>
        <w:autoSpaceDN w:val="0"/>
        <w:adjustRightInd w:val="0"/>
        <w:spacing w:after="0" w:line="276" w:lineRule="auto"/>
        <w:jc w:val="both"/>
        <w:outlineLvl w:val="0"/>
      </w:pPr>
    </w:p>
    <w:sectPr w:rsidR="00C7723C" w:rsidRPr="00C31B72" w:rsidSect="00D97C9B">
      <w:headerReference w:type="default" r:id="rId16"/>
      <w:footerReference w:type="default" r:id="rId17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D665A01" w16cex:dateUtc="2020-03-18T14:36:40.496Z"/>
  <w16cex:commentExtensible w16cex:durableId="39E867AF" w16cex:dateUtc="2020-03-18T14:37:06.797Z"/>
  <w16cex:commentExtensible w16cex:durableId="6DAB3CDA" w16cex:dateUtc="2020-03-18T14:38:46.205Z"/>
  <w16cex:commentExtensible w16cex:durableId="4D196D93" w16cex:dateUtc="2020-03-18T14:39:32.359Z"/>
  <w16cex:commentExtensible w16cex:durableId="529D1A2C" w16cex:dateUtc="2020-03-18T15:01:00.816Z"/>
  <w16cex:commentExtensible w16cex:durableId="24E70303" w16cex:dateUtc="2020-03-18T15:02:21.338Z"/>
  <w16cex:commentExtensible w16cex:durableId="1FB5C4AC" w16cex:dateUtc="2020-03-18T15:03:43.281Z"/>
  <w16cex:commentExtensible w16cex:durableId="1EDB9A1B" w16cex:dateUtc="2020-03-18T15:08:03.838Z"/>
  <w16cex:commentExtensible w16cex:durableId="3732E1EE" w16cex:dateUtc="2020-03-18T15:11:02.535Z"/>
  <w16cex:commentExtensible w16cex:durableId="0A11E7D9" w16cex:dateUtc="2020-03-18T15:12:52.609Z"/>
  <w16cex:commentExtensible w16cex:durableId="5A79D208" w16cex:dateUtc="2020-03-18T15:15:36.145Z"/>
  <w16cex:commentExtensible w16cex:durableId="43E2F9C9" w16cex:dateUtc="2020-03-18T15:20:48.516Z"/>
  <w16cex:commentExtensible w16cex:durableId="4AC382F8" w16cex:dateUtc="2020-03-18T15:30:22.822Z"/>
  <w16cex:commentExtensible w16cex:durableId="7E5B7B63" w16cex:dateUtc="2020-03-18T15:37:45.249Z"/>
  <w16cex:commentExtensible w16cex:durableId="50C714D3" w16cex:dateUtc="2020-03-18T15:47:58.699Z"/>
  <w16cex:commentExtensible w16cex:durableId="07612B17" w16cex:dateUtc="2020-03-18T15:48:19.732Z"/>
  <w16cex:commentExtensible w16cex:durableId="3761D111" w16cex:dateUtc="2020-03-18T15:50:18.739Z"/>
  <w16cex:commentExtensible w16cex:durableId="2DB8C955" w16cex:dateUtc="2020-03-18T15:51:44.732Z"/>
  <w16cex:commentExtensible w16cex:durableId="4D27CD5C" w16cex:dateUtc="2020-03-18T15:52:41.31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03FDB1E" w16cid:durableId="5FD168CE"/>
  <w16cid:commentId w16cid:paraId="1CC5D7B5" w16cid:durableId="5D06A7D4"/>
  <w16cid:commentId w16cid:paraId="6CF0EB01" w16cid:durableId="07E126A6"/>
  <w16cid:commentId w16cid:paraId="24291809" w16cid:durableId="14B8022A"/>
  <w16cid:commentId w16cid:paraId="717484AA" w16cid:durableId="4C08FC4C"/>
  <w16cid:commentId w16cid:paraId="1E125EFA" w16cid:durableId="5CAE4647"/>
  <w16cid:commentId w16cid:paraId="41D261FB" w16cid:durableId="5A2C68ED"/>
  <w16cid:commentId w16cid:paraId="3F05A6C3" w16cid:durableId="582AE4FC"/>
  <w16cid:commentId w16cid:paraId="56DB52BE" w16cid:durableId="354AD6D8"/>
  <w16cid:commentId w16cid:paraId="7C74B6C8" w16cid:durableId="0E270D6C"/>
  <w16cid:commentId w16cid:paraId="37021CF0" w16cid:durableId="10B9BA2E"/>
  <w16cid:commentId w16cid:paraId="671CFBD3" w16cid:durableId="1850A864"/>
  <w16cid:commentId w16cid:paraId="5DF5C948" w16cid:durableId="5C2B356E"/>
  <w16cid:commentId w16cid:paraId="2B6BA17F" w16cid:durableId="14F25CBB"/>
  <w16cid:commentId w16cid:paraId="5B1F3C82" w16cid:durableId="09E9CC9F"/>
  <w16cid:commentId w16cid:paraId="586129FB" w16cid:durableId="22C4814C"/>
  <w16cid:commentId w16cid:paraId="4D8555BC" w16cid:durableId="64FAE548"/>
  <w16cid:commentId w16cid:paraId="22946B76" w16cid:durableId="62E7964B"/>
  <w16cid:commentId w16cid:paraId="07647111" w16cid:durableId="517ACB58"/>
  <w16cid:commentId w16cid:paraId="3352417D" w16cid:durableId="691B3C3F"/>
  <w16cid:commentId w16cid:paraId="28A7654A" w16cid:durableId="714A43D3"/>
  <w16cid:commentId w16cid:paraId="38E584A7" w16cid:durableId="5E44ABFF"/>
  <w16cid:commentId w16cid:paraId="581EBA0E" w16cid:durableId="1B95A3E6"/>
  <w16cid:commentId w16cid:paraId="2DD49E8D" w16cid:durableId="0DE62007"/>
  <w16cid:commentId w16cid:paraId="50D35D8A" w16cid:durableId="6605D888"/>
  <w16cid:commentId w16cid:paraId="57B85A90" w16cid:durableId="1AED9FD7"/>
  <w16cid:commentId w16cid:paraId="56772193" w16cid:durableId="775012D1"/>
  <w16cid:commentId w16cid:paraId="334FE762" w16cid:durableId="71307867"/>
  <w16cid:commentId w16cid:paraId="1B6C726C" w16cid:durableId="37CB5103"/>
  <w16cid:commentId w16cid:paraId="63D53B8C" w16cid:durableId="7C87A74F"/>
  <w16cid:commentId w16cid:paraId="065A5456" w16cid:durableId="04DC6C95"/>
  <w16cid:commentId w16cid:paraId="52621EFD" w16cid:durableId="2A42ADD1"/>
  <w16cid:commentId w16cid:paraId="5653ED04" w16cid:durableId="6484D691"/>
  <w16cid:commentId w16cid:paraId="6CB8A71D" w16cid:durableId="07F984B6"/>
  <w16cid:commentId w16cid:paraId="02DD720E" w16cid:durableId="0B3FBE01"/>
  <w16cid:commentId w16cid:paraId="4B3D11B1" w16cid:durableId="5F9C1A10"/>
  <w16cid:commentId w16cid:paraId="65E0E451" w16cid:durableId="111A41FB"/>
  <w16cid:commentId w16cid:paraId="02EFFCA0" w16cid:durableId="350B385D"/>
  <w16cid:commentId w16cid:paraId="4BBB279E" w16cid:durableId="37F5648F"/>
  <w16cid:commentId w16cid:paraId="1C41B428" w16cid:durableId="543A4035"/>
  <w16cid:commentId w16cid:paraId="65EBB9A8" w16cid:durableId="1E1DEDB5"/>
  <w16cid:commentId w16cid:paraId="724C01C6" w16cid:durableId="3898140D"/>
  <w16cid:commentId w16cid:paraId="1F3E4A09" w16cid:durableId="5BBF8B48"/>
  <w16cid:commentId w16cid:paraId="27755AC4" w16cid:durableId="4AF9C133"/>
  <w16cid:commentId w16cid:paraId="006ED3EE" w16cid:durableId="23897E68"/>
  <w16cid:commentId w16cid:paraId="33AAF33E" w16cid:durableId="4F64BBAD"/>
  <w16cid:commentId w16cid:paraId="40425F4D" w16cid:durableId="05A1F53B"/>
  <w16cid:commentId w16cid:paraId="4D4ED547" w16cid:durableId="24B00CA9"/>
  <w16cid:commentId w16cid:paraId="2E69BEBE" w16cid:durableId="51AED9C0"/>
  <w16cid:commentId w16cid:paraId="6C908192" w16cid:durableId="4C40D2A5"/>
  <w16cid:commentId w16cid:paraId="42B95759" w16cid:durableId="0D106E4E"/>
  <w16cid:commentId w16cid:paraId="6458E97F" w16cid:durableId="2CC8F7B7"/>
  <w16cid:commentId w16cid:paraId="42028BC5" w16cid:durableId="6CD72A36"/>
  <w16cid:commentId w16cid:paraId="76B8EE36" w16cid:durableId="5C739069"/>
  <w16cid:commentId w16cid:paraId="2F97922B" w16cid:durableId="43C34C35"/>
  <w16cid:commentId w16cid:paraId="64CF3B88" w16cid:durableId="018CBCCF"/>
  <w16cid:commentId w16cid:paraId="7D2BCE48" w16cid:durableId="417103EE"/>
  <w16cid:commentId w16cid:paraId="1495A65B" w16cid:durableId="79FB069E"/>
  <w16cid:commentId w16cid:paraId="4C1BB0D2" w16cid:durableId="2EB229A1"/>
  <w16cid:commentId w16cid:paraId="5D5B583B" w16cid:durableId="311B5C75"/>
  <w16cid:commentId w16cid:paraId="1454B783" w16cid:durableId="655E3375"/>
  <w16cid:commentId w16cid:paraId="463A500E" w16cid:durableId="68FBF085"/>
  <w16cid:commentId w16cid:paraId="1110DB88" w16cid:durableId="205F93F9"/>
  <w16cid:commentId w16cid:paraId="4EC2BA0F" w16cid:durableId="38C32F88"/>
  <w16cid:commentId w16cid:paraId="2A3523A2" w16cid:durableId="094AA0D7"/>
  <w16cid:commentId w16cid:paraId="681F04FD" w16cid:durableId="66770C5C"/>
  <w16cid:commentId w16cid:paraId="1F68C07F" w16cid:durableId="33CBD1D2"/>
  <w16cid:commentId w16cid:paraId="10AD82F5" w16cid:durableId="5431B0B8"/>
  <w16cid:commentId w16cid:paraId="6B85BB08" w16cid:durableId="09B29EBA"/>
  <w16cid:commentId w16cid:paraId="04650D6F" w16cid:durableId="2A4DB28E"/>
  <w16cid:commentId w16cid:paraId="33C1019D" w16cid:durableId="11AA3F51"/>
  <w16cid:commentId w16cid:paraId="61385EDB" w16cid:durableId="2FEFACEB"/>
  <w16cid:commentId w16cid:paraId="0E67B6E9" w16cid:durableId="2AF231BC"/>
  <w16cid:commentId w16cid:paraId="3BE0B813" w16cid:durableId="7D408B22"/>
  <w16cid:commentId w16cid:paraId="370289EB" w16cid:durableId="4AFD4E8A"/>
  <w16cid:commentId w16cid:paraId="084571E5" w16cid:durableId="38B22FC6"/>
  <w16cid:commentId w16cid:paraId="5970B3AC" w16cid:durableId="0D665A01"/>
  <w16cid:commentId w16cid:paraId="60ED5B84" w16cid:durableId="39E867AF"/>
  <w16cid:commentId w16cid:paraId="43F84539" w16cid:durableId="6DAB3CDA"/>
  <w16cid:commentId w16cid:paraId="32C9420E" w16cid:durableId="4D196D93"/>
  <w16cid:commentId w16cid:paraId="7811C93A" w16cid:durableId="529D1A2C"/>
  <w16cid:commentId w16cid:paraId="1505674E" w16cid:durableId="24E70303"/>
  <w16cid:commentId w16cid:paraId="19DD9C35" w16cid:durableId="1FB5C4AC"/>
  <w16cid:commentId w16cid:paraId="593FDBE5" w16cid:durableId="1EDB9A1B"/>
  <w16cid:commentId w16cid:paraId="5C0527B7" w16cid:durableId="3732E1EE"/>
  <w16cid:commentId w16cid:paraId="3FBB3F4F" w16cid:durableId="0A11E7D9"/>
  <w16cid:commentId w16cid:paraId="78333AB6" w16cid:durableId="5A79D208"/>
  <w16cid:commentId w16cid:paraId="3E47A442" w16cid:durableId="43E2F9C9"/>
  <w16cid:commentId w16cid:paraId="2B27A4B9" w16cid:durableId="4AC382F8"/>
  <w16cid:commentId w16cid:paraId="634307B7" w16cid:durableId="7E5B7B63"/>
  <w16cid:commentId w16cid:paraId="3C51BF40" w16cid:durableId="50C714D3"/>
  <w16cid:commentId w16cid:paraId="5C99C130" w16cid:durableId="07612B17"/>
  <w16cid:commentId w16cid:paraId="01DD5CEB" w16cid:durableId="3761D111"/>
  <w16cid:commentId w16cid:paraId="18C11921" w16cid:durableId="2DB8C955"/>
  <w16cid:commentId w16cid:paraId="7AAC4AE3" w16cid:durableId="4D27CD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F04A7" w14:textId="77777777" w:rsidR="00FC7819" w:rsidRDefault="00FC7819" w:rsidP="006D1EF6">
      <w:pPr>
        <w:spacing w:after="0" w:line="240" w:lineRule="auto"/>
      </w:pPr>
      <w:r>
        <w:separator/>
      </w:r>
    </w:p>
  </w:endnote>
  <w:endnote w:type="continuationSeparator" w:id="0">
    <w:p w14:paraId="21087DE8" w14:textId="77777777" w:rsidR="00FC7819" w:rsidRDefault="00FC7819" w:rsidP="006D1EF6">
      <w:pPr>
        <w:spacing w:after="0" w:line="240" w:lineRule="auto"/>
      </w:pPr>
      <w:r>
        <w:continuationSeparator/>
      </w:r>
    </w:p>
  </w:endnote>
  <w:endnote w:type="continuationNotice" w:id="1">
    <w:p w14:paraId="00276B95" w14:textId="77777777" w:rsidR="00FC7819" w:rsidRDefault="00FC78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03" w:csb1="00000000"/>
  </w:font>
  <w:font w:name="TimesNewRomanPSMT"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5998178"/>
      <w:docPartObj>
        <w:docPartGallery w:val="Page Numbers (Bottom of Page)"/>
        <w:docPartUnique/>
      </w:docPartObj>
    </w:sdtPr>
    <w:sdtEndPr/>
    <w:sdtContent>
      <w:p w14:paraId="3E3A4C81" w14:textId="6B93B0B7" w:rsidR="00A2316E" w:rsidRDefault="00A2316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C81">
          <w:rPr>
            <w:noProof/>
          </w:rPr>
          <w:t>23</w:t>
        </w:r>
        <w:r>
          <w:fldChar w:fldCharType="end"/>
        </w:r>
      </w:p>
    </w:sdtContent>
  </w:sdt>
  <w:p w14:paraId="5D95BB1E" w14:textId="77777777" w:rsidR="00A2316E" w:rsidRDefault="00A2316E">
    <w:pPr>
      <w:pStyle w:val="Stopka"/>
    </w:pPr>
  </w:p>
  <w:p w14:paraId="543847F6" w14:textId="77777777" w:rsidR="00A2316E" w:rsidRPr="009E57F5" w:rsidRDefault="00A2316E">
    <w:pPr>
      <w:pStyle w:val="Stopka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66D4" w14:textId="77777777" w:rsidR="00FC7819" w:rsidRDefault="00FC7819" w:rsidP="006D1EF6">
      <w:pPr>
        <w:spacing w:after="0" w:line="240" w:lineRule="auto"/>
      </w:pPr>
      <w:r>
        <w:separator/>
      </w:r>
    </w:p>
  </w:footnote>
  <w:footnote w:type="continuationSeparator" w:id="0">
    <w:p w14:paraId="18E8795B" w14:textId="77777777" w:rsidR="00FC7819" w:rsidRDefault="00FC7819" w:rsidP="006D1EF6">
      <w:pPr>
        <w:spacing w:after="0" w:line="240" w:lineRule="auto"/>
      </w:pPr>
      <w:r>
        <w:continuationSeparator/>
      </w:r>
    </w:p>
  </w:footnote>
  <w:footnote w:type="continuationNotice" w:id="1">
    <w:p w14:paraId="57466AEB" w14:textId="77777777" w:rsidR="00FC7819" w:rsidRDefault="00FC78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118F7" w14:textId="77777777" w:rsidR="00A2316E" w:rsidRDefault="00A2316E" w:rsidP="007E78A0">
    <w:pPr>
      <w:pStyle w:val="Nagwek"/>
      <w:jc w:val="both"/>
      <w:rPr>
        <w:sz w:val="18"/>
      </w:rPr>
    </w:pPr>
    <w:r>
      <w:rPr>
        <w:sz w:val="18"/>
      </w:rPr>
      <w:t>Instrukcja wypełniania wniosku o dofinansowanie w ramach programu p</w:t>
    </w:r>
    <w:r w:rsidRPr="00763748">
      <w:rPr>
        <w:sz w:val="18"/>
      </w:rPr>
      <w:t xml:space="preserve">riorytetowego </w:t>
    </w:r>
    <w:r>
      <w:rPr>
        <w:sz w:val="18"/>
      </w:rPr>
      <w:t>„</w:t>
    </w:r>
    <w:r w:rsidRPr="00763748">
      <w:rPr>
        <w:sz w:val="18"/>
      </w:rPr>
      <w:t>Czyste Powietrze</w:t>
    </w:r>
    <w:r>
      <w:rPr>
        <w:sz w:val="18"/>
      </w:rPr>
      <w:t>”</w:t>
    </w:r>
    <w:r w:rsidRPr="00763748">
      <w:rPr>
        <w:sz w:val="18"/>
      </w:rPr>
      <w:t xml:space="preserve">, dostępnego </w:t>
    </w:r>
    <w:r w:rsidRPr="00454DC5">
      <w:rPr>
        <w:sz w:val="18"/>
      </w:rPr>
      <w:t>w serwisie gov.pl</w:t>
    </w:r>
    <w:r>
      <w:rPr>
        <w:sz w:val="18"/>
      </w:rPr>
      <w:tab/>
    </w:r>
    <w:r>
      <w:rPr>
        <w:sz w:val="18"/>
      </w:rPr>
      <w:tab/>
    </w:r>
  </w:p>
  <w:p w14:paraId="4F979186" w14:textId="77777777" w:rsidR="00A2316E" w:rsidRPr="009E57F5" w:rsidRDefault="00A2316E" w:rsidP="009E57F5">
    <w:pPr>
      <w:pStyle w:val="Nagwek"/>
      <w:jc w:val="right"/>
      <w:rPr>
        <w:sz w:val="18"/>
      </w:rPr>
    </w:pPr>
  </w:p>
  <w:p w14:paraId="04B69AB3" w14:textId="77777777" w:rsidR="00A2316E" w:rsidRPr="00A96355" w:rsidRDefault="00A2316E" w:rsidP="00A963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4BA"/>
    <w:multiLevelType w:val="hybridMultilevel"/>
    <w:tmpl w:val="209C5C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BA1049"/>
    <w:multiLevelType w:val="hybridMultilevel"/>
    <w:tmpl w:val="CD80464C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D4E33"/>
    <w:multiLevelType w:val="hybridMultilevel"/>
    <w:tmpl w:val="C4545FE0"/>
    <w:lvl w:ilvl="0" w:tplc="92FEC6F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E61F1A"/>
    <w:multiLevelType w:val="hybridMultilevel"/>
    <w:tmpl w:val="C1266C20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1AA72AD"/>
    <w:multiLevelType w:val="hybridMultilevel"/>
    <w:tmpl w:val="57581B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8D7991"/>
    <w:multiLevelType w:val="hybridMultilevel"/>
    <w:tmpl w:val="3394175E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BE6AAB"/>
    <w:multiLevelType w:val="hybridMultilevel"/>
    <w:tmpl w:val="BFB06E1E"/>
    <w:lvl w:ilvl="0" w:tplc="CD805FB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A91900"/>
    <w:multiLevelType w:val="hybridMultilevel"/>
    <w:tmpl w:val="62DAB260"/>
    <w:lvl w:ilvl="0" w:tplc="994697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3C2405"/>
    <w:multiLevelType w:val="hybridMultilevel"/>
    <w:tmpl w:val="07F6AC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43147"/>
    <w:multiLevelType w:val="hybridMultilevel"/>
    <w:tmpl w:val="EA8A50E6"/>
    <w:lvl w:ilvl="0" w:tplc="39246264">
      <w:start w:val="1"/>
      <w:numFmt w:val="decimal"/>
      <w:lvlText w:val="%1)"/>
      <w:lvlJc w:val="left"/>
      <w:pPr>
        <w:ind w:left="10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06C90E68"/>
    <w:multiLevelType w:val="hybridMultilevel"/>
    <w:tmpl w:val="2A929816"/>
    <w:lvl w:ilvl="0" w:tplc="11F43A1A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06F63ED3"/>
    <w:multiLevelType w:val="hybridMultilevel"/>
    <w:tmpl w:val="A7AE3C48"/>
    <w:lvl w:ilvl="0" w:tplc="0FFA5D2E">
      <w:start w:val="1"/>
      <w:numFmt w:val="decimal"/>
      <w:lvlText w:val="%1)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D9449C"/>
    <w:multiLevelType w:val="hybridMultilevel"/>
    <w:tmpl w:val="E06AD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387650"/>
    <w:multiLevelType w:val="hybridMultilevel"/>
    <w:tmpl w:val="5C42D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E564CD"/>
    <w:multiLevelType w:val="hybridMultilevel"/>
    <w:tmpl w:val="01929EFE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5" w15:restartNumberingAfterBreak="0">
    <w:nsid w:val="0AB44A2B"/>
    <w:multiLevelType w:val="hybridMultilevel"/>
    <w:tmpl w:val="2766E72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0B625207"/>
    <w:multiLevelType w:val="hybridMultilevel"/>
    <w:tmpl w:val="B9D6E2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0BA15B5F"/>
    <w:multiLevelType w:val="hybridMultilevel"/>
    <w:tmpl w:val="481018D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BEA4302"/>
    <w:multiLevelType w:val="hybridMultilevel"/>
    <w:tmpl w:val="E0A0E1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CDD3AE0"/>
    <w:multiLevelType w:val="hybridMultilevel"/>
    <w:tmpl w:val="2F58A0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883D79"/>
    <w:multiLevelType w:val="hybridMultilevel"/>
    <w:tmpl w:val="CEB82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58B5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5313DA"/>
    <w:multiLevelType w:val="hybridMultilevel"/>
    <w:tmpl w:val="AFBE96D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0F6A1948"/>
    <w:multiLevelType w:val="hybridMultilevel"/>
    <w:tmpl w:val="2124EC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0F9219CB"/>
    <w:multiLevelType w:val="hybridMultilevel"/>
    <w:tmpl w:val="1A00ED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11453BF"/>
    <w:multiLevelType w:val="hybridMultilevel"/>
    <w:tmpl w:val="C2EEB1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51057B"/>
    <w:multiLevelType w:val="hybridMultilevel"/>
    <w:tmpl w:val="086EB44A"/>
    <w:lvl w:ilvl="0" w:tplc="E6C81DF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19127A4"/>
    <w:multiLevelType w:val="hybridMultilevel"/>
    <w:tmpl w:val="28F0FD02"/>
    <w:lvl w:ilvl="0" w:tplc="DF82F756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A4774D"/>
    <w:multiLevelType w:val="multilevel"/>
    <w:tmpl w:val="96F60AAC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51" w:hanging="510"/>
      </w:pPr>
      <w:rPr>
        <w:rFonts w:hint="default"/>
      </w:rPr>
    </w:lvl>
    <w:lvl w:ilvl="2">
      <w:start w:val="2"/>
      <w:numFmt w:val="decimal"/>
      <w:lvlText w:val="%3)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lvlText w:val="%1.%2.%3)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2928" w:hanging="1800"/>
      </w:pPr>
      <w:rPr>
        <w:rFonts w:hint="default"/>
      </w:rPr>
    </w:lvl>
  </w:abstractNum>
  <w:abstractNum w:abstractNumId="28" w15:restartNumberingAfterBreak="0">
    <w:nsid w:val="11A759ED"/>
    <w:multiLevelType w:val="hybridMultilevel"/>
    <w:tmpl w:val="58A64E12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11AA5AC5"/>
    <w:multiLevelType w:val="hybridMultilevel"/>
    <w:tmpl w:val="E1AAE1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2A45865"/>
    <w:multiLevelType w:val="hybridMultilevel"/>
    <w:tmpl w:val="A4664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30A1A1E"/>
    <w:multiLevelType w:val="hybridMultilevel"/>
    <w:tmpl w:val="3AEA9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44D064F"/>
    <w:multiLevelType w:val="hybridMultilevel"/>
    <w:tmpl w:val="81B6C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64D44EF"/>
    <w:multiLevelType w:val="multilevel"/>
    <w:tmpl w:val="F6688326"/>
    <w:lvl w:ilvl="0">
      <w:start w:val="1"/>
      <w:numFmt w:val="decimal"/>
      <w:lvlText w:val="%1"/>
      <w:lvlJc w:val="left"/>
      <w:pPr>
        <w:tabs>
          <w:tab w:val="num" w:pos="0"/>
        </w:tabs>
        <w:ind w:left="0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44"/>
        </w:tabs>
        <w:ind w:left="144" w:hanging="576"/>
      </w:pPr>
      <w:rPr>
        <w:rFonts w:cs="Times New Roman" w:hint="default"/>
        <w:b w:val="0"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288"/>
        </w:tabs>
        <w:ind w:left="288" w:hanging="720"/>
      </w:pPr>
      <w:rPr>
        <w:rFonts w:cs="Times New Roman" w:hint="default"/>
        <w:b/>
        <w:i/>
        <w:sz w:val="22"/>
      </w:rPr>
    </w:lvl>
    <w:lvl w:ilvl="3">
      <w:start w:val="1"/>
      <w:numFmt w:val="lowerLetter"/>
      <w:pStyle w:val="Nagwek4"/>
      <w:lvlText w:val="%4."/>
      <w:lvlJc w:val="left"/>
      <w:pPr>
        <w:tabs>
          <w:tab w:val="num" w:pos="-7"/>
        </w:tabs>
        <w:ind w:left="-7" w:hanging="425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576"/>
        </w:tabs>
        <w:ind w:left="576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720"/>
        </w:tabs>
        <w:ind w:left="72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864"/>
        </w:tabs>
        <w:ind w:left="86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008"/>
        </w:tabs>
        <w:ind w:left="100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152"/>
        </w:tabs>
        <w:ind w:left="1152" w:hanging="1584"/>
      </w:pPr>
      <w:rPr>
        <w:rFonts w:cs="Times New Roman" w:hint="default"/>
      </w:rPr>
    </w:lvl>
  </w:abstractNum>
  <w:abstractNum w:abstractNumId="34" w15:restartNumberingAfterBreak="0">
    <w:nsid w:val="16E86819"/>
    <w:multiLevelType w:val="hybridMultilevel"/>
    <w:tmpl w:val="A2D2E490"/>
    <w:lvl w:ilvl="0" w:tplc="F1DE9B20">
      <w:start w:val="1"/>
      <w:numFmt w:val="upperLetter"/>
      <w:lvlText w:val="%1)"/>
      <w:lvlJc w:val="left"/>
      <w:pPr>
        <w:ind w:left="1287" w:hanging="360"/>
      </w:pPr>
      <w:rPr>
        <w:rFonts w:hint="default"/>
        <w:b/>
      </w:rPr>
    </w:lvl>
    <w:lvl w:ilvl="1" w:tplc="9CC4BA44">
      <w:start w:val="1"/>
      <w:numFmt w:val="upperRoman"/>
      <w:lvlText w:val="%2."/>
      <w:lvlJc w:val="left"/>
      <w:pPr>
        <w:ind w:left="2007" w:hanging="360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E7321072">
      <w:start w:val="1"/>
      <w:numFmt w:val="decimal"/>
      <w:lvlText w:val="%4)"/>
      <w:lvlJc w:val="left"/>
      <w:pPr>
        <w:ind w:left="3447" w:hanging="360"/>
      </w:pPr>
      <w:rPr>
        <w:rFonts w:hint="default"/>
      </w:rPr>
    </w:lvl>
    <w:lvl w:ilvl="4" w:tplc="0415000F">
      <w:start w:val="1"/>
      <w:numFmt w:val="decimal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18662809"/>
    <w:multiLevelType w:val="hybridMultilevel"/>
    <w:tmpl w:val="4EB844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9017BF4"/>
    <w:multiLevelType w:val="hybridMultilevel"/>
    <w:tmpl w:val="026AF4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97C6F5E"/>
    <w:multiLevelType w:val="hybridMultilevel"/>
    <w:tmpl w:val="CC1005C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A8D48D1"/>
    <w:multiLevelType w:val="hybridMultilevel"/>
    <w:tmpl w:val="49E2C1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B668D6"/>
    <w:multiLevelType w:val="hybridMultilevel"/>
    <w:tmpl w:val="4732C7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B6F154E"/>
    <w:multiLevelType w:val="hybridMultilevel"/>
    <w:tmpl w:val="0B3C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BDD3376"/>
    <w:multiLevelType w:val="multilevel"/>
    <w:tmpl w:val="E3CCC6A8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468" w:hanging="540"/>
      </w:pPr>
      <w:rPr>
        <w:rFonts w:ascii="Wingdings" w:hAnsi="Wingdings"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1800"/>
      </w:pPr>
      <w:rPr>
        <w:rFonts w:cs="Times New Roman" w:hint="default"/>
      </w:rPr>
    </w:lvl>
  </w:abstractNum>
  <w:abstractNum w:abstractNumId="42" w15:restartNumberingAfterBreak="0">
    <w:nsid w:val="1D86617C"/>
    <w:multiLevelType w:val="hybridMultilevel"/>
    <w:tmpl w:val="087266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3473FA"/>
    <w:multiLevelType w:val="hybridMultilevel"/>
    <w:tmpl w:val="1C3812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E4E5912"/>
    <w:multiLevelType w:val="hybridMultilevel"/>
    <w:tmpl w:val="B328AE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1F081D99"/>
    <w:multiLevelType w:val="hybridMultilevel"/>
    <w:tmpl w:val="7F600662"/>
    <w:lvl w:ilvl="0" w:tplc="04150017">
      <w:start w:val="1"/>
      <w:numFmt w:val="lowerLetter"/>
      <w:lvlText w:val="%1)"/>
      <w:lvlJc w:val="left"/>
      <w:pPr>
        <w:ind w:left="4472" w:hanging="360"/>
      </w:p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6" w15:restartNumberingAfterBreak="0">
    <w:nsid w:val="1F3E38DB"/>
    <w:multiLevelType w:val="hybridMultilevel"/>
    <w:tmpl w:val="CE80A4B0"/>
    <w:lvl w:ilvl="0" w:tplc="AC42D550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1F62181E"/>
    <w:multiLevelType w:val="hybridMultilevel"/>
    <w:tmpl w:val="7D3E4820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0AA4DF1"/>
    <w:multiLevelType w:val="hybridMultilevel"/>
    <w:tmpl w:val="49E2C1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0B20423"/>
    <w:multiLevelType w:val="hybridMultilevel"/>
    <w:tmpl w:val="F278808A"/>
    <w:lvl w:ilvl="0" w:tplc="F0C4481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20CD237D"/>
    <w:multiLevelType w:val="hybridMultilevel"/>
    <w:tmpl w:val="BF7EEFD8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1" w15:restartNumberingAfterBreak="0">
    <w:nsid w:val="21101CC0"/>
    <w:multiLevelType w:val="hybridMultilevel"/>
    <w:tmpl w:val="DE68E49E"/>
    <w:lvl w:ilvl="0" w:tplc="00A2B0F2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21154E06"/>
    <w:multiLevelType w:val="hybridMultilevel"/>
    <w:tmpl w:val="2D2416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1421AA1"/>
    <w:multiLevelType w:val="hybridMultilevel"/>
    <w:tmpl w:val="782A66EE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2E43BCA"/>
    <w:multiLevelType w:val="hybridMultilevel"/>
    <w:tmpl w:val="E696B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48B19E0"/>
    <w:multiLevelType w:val="hybridMultilevel"/>
    <w:tmpl w:val="9E1631D0"/>
    <w:lvl w:ilvl="0" w:tplc="04150001">
      <w:start w:val="1"/>
      <w:numFmt w:val="bullet"/>
      <w:lvlText w:val=""/>
      <w:lvlJc w:val="left"/>
      <w:pPr>
        <w:ind w:left="2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3" w:hanging="360"/>
      </w:pPr>
      <w:rPr>
        <w:rFonts w:ascii="Wingdings" w:hAnsi="Wingdings" w:hint="default"/>
      </w:rPr>
    </w:lvl>
  </w:abstractNum>
  <w:abstractNum w:abstractNumId="56" w15:restartNumberingAfterBreak="0">
    <w:nsid w:val="24A924FA"/>
    <w:multiLevelType w:val="hybridMultilevel"/>
    <w:tmpl w:val="8C46FB66"/>
    <w:lvl w:ilvl="0" w:tplc="23B058AA">
      <w:start w:val="1"/>
      <w:numFmt w:val="upperRoman"/>
      <w:lvlText w:val="%1."/>
      <w:lvlJc w:val="right"/>
      <w:pPr>
        <w:ind w:left="1314" w:hanging="18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7" w15:restartNumberingAfterBreak="0">
    <w:nsid w:val="268569EB"/>
    <w:multiLevelType w:val="hybridMultilevel"/>
    <w:tmpl w:val="74AC61D6"/>
    <w:lvl w:ilvl="0" w:tplc="0415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58" w15:restartNumberingAfterBreak="0">
    <w:nsid w:val="278B27BB"/>
    <w:multiLevelType w:val="hybridMultilevel"/>
    <w:tmpl w:val="D10EA352"/>
    <w:lvl w:ilvl="0" w:tplc="438CC35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282D74DA"/>
    <w:multiLevelType w:val="multilevel"/>
    <w:tmpl w:val="AA8088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288541A4"/>
    <w:multiLevelType w:val="hybridMultilevel"/>
    <w:tmpl w:val="EC609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9AE3D6F"/>
    <w:multiLevelType w:val="hybridMultilevel"/>
    <w:tmpl w:val="02F23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AD7372A"/>
    <w:multiLevelType w:val="hybridMultilevel"/>
    <w:tmpl w:val="23501DC0"/>
    <w:lvl w:ilvl="0" w:tplc="0415000B">
      <w:start w:val="1"/>
      <w:numFmt w:val="bullet"/>
      <w:lvlText w:val=""/>
      <w:lvlJc w:val="left"/>
      <w:pPr>
        <w:ind w:left="10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63" w15:restartNumberingAfterBreak="0">
    <w:nsid w:val="2B31340F"/>
    <w:multiLevelType w:val="hybridMultilevel"/>
    <w:tmpl w:val="BF500F62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4" w15:restartNumberingAfterBreak="0">
    <w:nsid w:val="2CAF7DB6"/>
    <w:multiLevelType w:val="hybridMultilevel"/>
    <w:tmpl w:val="0718A78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5" w15:restartNumberingAfterBreak="0">
    <w:nsid w:val="2CCE262A"/>
    <w:multiLevelType w:val="hybridMultilevel"/>
    <w:tmpl w:val="FA7E7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D4E56C7"/>
    <w:multiLevelType w:val="hybridMultilevel"/>
    <w:tmpl w:val="9590407A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7" w15:restartNumberingAfterBreak="0">
    <w:nsid w:val="2D51292D"/>
    <w:multiLevelType w:val="multilevel"/>
    <w:tmpl w:val="1550E4C2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51" w:hanging="51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lvlText w:val="%1.%2.%3)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2928" w:hanging="1800"/>
      </w:pPr>
      <w:rPr>
        <w:rFonts w:hint="default"/>
      </w:rPr>
    </w:lvl>
  </w:abstractNum>
  <w:abstractNum w:abstractNumId="68" w15:restartNumberingAfterBreak="0">
    <w:nsid w:val="2E790CFE"/>
    <w:multiLevelType w:val="hybridMultilevel"/>
    <w:tmpl w:val="536E255E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FD40BEA"/>
    <w:multiLevelType w:val="hybridMultilevel"/>
    <w:tmpl w:val="C452224E"/>
    <w:lvl w:ilvl="0" w:tplc="11F43A1A">
      <w:start w:val="1"/>
      <w:numFmt w:val="decimal"/>
      <w:lvlText w:val="%1)"/>
      <w:lvlJc w:val="left"/>
      <w:pPr>
        <w:ind w:left="1428" w:hanging="360"/>
      </w:pPr>
      <w:rPr>
        <w:b/>
      </w:rPr>
    </w:lvl>
    <w:lvl w:ilvl="1" w:tplc="7288442E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0" w15:restartNumberingAfterBreak="0">
    <w:nsid w:val="30311543"/>
    <w:multiLevelType w:val="hybridMultilevel"/>
    <w:tmpl w:val="D93EAF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315842AA"/>
    <w:multiLevelType w:val="multilevel"/>
    <w:tmpl w:val="8160E3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2" w15:restartNumberingAfterBreak="0">
    <w:nsid w:val="32517993"/>
    <w:multiLevelType w:val="hybridMultilevel"/>
    <w:tmpl w:val="8550C6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3257789A"/>
    <w:multiLevelType w:val="hybridMultilevel"/>
    <w:tmpl w:val="2EA60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37F3EF6"/>
    <w:multiLevelType w:val="hybridMultilevel"/>
    <w:tmpl w:val="1A686AA8"/>
    <w:lvl w:ilvl="0" w:tplc="2B886094">
      <w:start w:val="1"/>
      <w:numFmt w:val="decimal"/>
      <w:lvlText w:val="%1)"/>
      <w:lvlJc w:val="left"/>
      <w:pPr>
        <w:ind w:left="780" w:hanging="360"/>
      </w:pPr>
      <w:rPr>
        <w:rFonts w:ascii="Calibri" w:hAnsi="Calibr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" w15:restartNumberingAfterBreak="0">
    <w:nsid w:val="34FF5312"/>
    <w:multiLevelType w:val="hybridMultilevel"/>
    <w:tmpl w:val="EB326A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5AD5AB9"/>
    <w:multiLevelType w:val="hybridMultilevel"/>
    <w:tmpl w:val="61E03C2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36BA2C15"/>
    <w:multiLevelType w:val="hybridMultilevel"/>
    <w:tmpl w:val="14DA6F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7D11249"/>
    <w:multiLevelType w:val="hybridMultilevel"/>
    <w:tmpl w:val="5EB48B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85256EF"/>
    <w:multiLevelType w:val="hybridMultilevel"/>
    <w:tmpl w:val="A6D02608"/>
    <w:lvl w:ilvl="0" w:tplc="4CC2235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902357B"/>
    <w:multiLevelType w:val="hybridMultilevel"/>
    <w:tmpl w:val="B71AEFAC"/>
    <w:lvl w:ilvl="0" w:tplc="938872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3B7409C4"/>
    <w:multiLevelType w:val="hybridMultilevel"/>
    <w:tmpl w:val="8B04B3E2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2" w15:restartNumberingAfterBreak="0">
    <w:nsid w:val="3B8D46A5"/>
    <w:multiLevelType w:val="hybridMultilevel"/>
    <w:tmpl w:val="C0BEEB2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3C61278F"/>
    <w:multiLevelType w:val="hybridMultilevel"/>
    <w:tmpl w:val="C7324B1C"/>
    <w:lvl w:ilvl="0" w:tplc="0415000D">
      <w:start w:val="1"/>
      <w:numFmt w:val="bullet"/>
      <w:lvlText w:val=""/>
      <w:lvlJc w:val="left"/>
      <w:pPr>
        <w:ind w:left="10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84" w15:restartNumberingAfterBreak="0">
    <w:nsid w:val="3CB53946"/>
    <w:multiLevelType w:val="hybridMultilevel"/>
    <w:tmpl w:val="D51AC962"/>
    <w:lvl w:ilvl="0" w:tplc="60B0D95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D0645C1"/>
    <w:multiLevelType w:val="hybridMultilevel"/>
    <w:tmpl w:val="FBB26F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D664125"/>
    <w:multiLevelType w:val="hybridMultilevel"/>
    <w:tmpl w:val="3984C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D761F22"/>
    <w:multiLevelType w:val="hybridMultilevel"/>
    <w:tmpl w:val="8CECC5C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3E952750"/>
    <w:multiLevelType w:val="hybridMultilevel"/>
    <w:tmpl w:val="C3C4D9F8"/>
    <w:lvl w:ilvl="0" w:tplc="438CC3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9" w15:restartNumberingAfterBreak="0">
    <w:nsid w:val="40B64EAD"/>
    <w:multiLevelType w:val="hybridMultilevel"/>
    <w:tmpl w:val="9B56AA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18C4BCC"/>
    <w:multiLevelType w:val="hybridMultilevel"/>
    <w:tmpl w:val="4CE8DD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033FD9"/>
    <w:multiLevelType w:val="hybridMultilevel"/>
    <w:tmpl w:val="66AEB462"/>
    <w:lvl w:ilvl="0" w:tplc="04150013">
      <w:start w:val="1"/>
      <w:numFmt w:val="upperRoman"/>
      <w:lvlText w:val="%1."/>
      <w:lvlJc w:val="righ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92" w15:restartNumberingAfterBreak="0">
    <w:nsid w:val="42340608"/>
    <w:multiLevelType w:val="hybridMultilevel"/>
    <w:tmpl w:val="4612B0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43887E09"/>
    <w:multiLevelType w:val="hybridMultilevel"/>
    <w:tmpl w:val="5C42D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3139CF"/>
    <w:multiLevelType w:val="hybridMultilevel"/>
    <w:tmpl w:val="BF500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5551E80"/>
    <w:multiLevelType w:val="hybridMultilevel"/>
    <w:tmpl w:val="9C24A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5E51A38"/>
    <w:multiLevelType w:val="hybridMultilevel"/>
    <w:tmpl w:val="578CE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46462376"/>
    <w:multiLevelType w:val="hybridMultilevel"/>
    <w:tmpl w:val="28E08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6C70F1D"/>
    <w:multiLevelType w:val="multilevel"/>
    <w:tmpl w:val="065A27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9" w15:restartNumberingAfterBreak="0">
    <w:nsid w:val="477215EE"/>
    <w:multiLevelType w:val="hybridMultilevel"/>
    <w:tmpl w:val="E878E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7B35F8E"/>
    <w:multiLevelType w:val="hybridMultilevel"/>
    <w:tmpl w:val="466AC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886107F"/>
    <w:multiLevelType w:val="hybridMultilevel"/>
    <w:tmpl w:val="A5508136"/>
    <w:lvl w:ilvl="0" w:tplc="DC368D3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8FB7939"/>
    <w:multiLevelType w:val="hybridMultilevel"/>
    <w:tmpl w:val="AB649C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AF979A7"/>
    <w:multiLevelType w:val="hybridMultilevel"/>
    <w:tmpl w:val="C1D468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4B8E40E3"/>
    <w:multiLevelType w:val="hybridMultilevel"/>
    <w:tmpl w:val="667C3E8C"/>
    <w:lvl w:ilvl="0" w:tplc="0DA86720">
      <w:start w:val="1"/>
      <w:numFmt w:val="decimal"/>
      <w:lvlText w:val="%1)"/>
      <w:lvlJc w:val="left"/>
      <w:pPr>
        <w:ind w:left="360" w:hanging="360"/>
      </w:pPr>
    </w:lvl>
    <w:lvl w:ilvl="1" w:tplc="C05E6E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8CC1EF8" w:tentative="1">
      <w:start w:val="1"/>
      <w:numFmt w:val="lowerRoman"/>
      <w:lvlText w:val="%3."/>
      <w:lvlJc w:val="right"/>
      <w:pPr>
        <w:ind w:left="2160" w:hanging="180"/>
      </w:pPr>
    </w:lvl>
    <w:lvl w:ilvl="3" w:tplc="6C8463C6" w:tentative="1">
      <w:start w:val="1"/>
      <w:numFmt w:val="decimal"/>
      <w:lvlText w:val="%4."/>
      <w:lvlJc w:val="left"/>
      <w:pPr>
        <w:ind w:left="2880" w:hanging="360"/>
      </w:pPr>
    </w:lvl>
    <w:lvl w:ilvl="4" w:tplc="0C3A57FA" w:tentative="1">
      <w:start w:val="1"/>
      <w:numFmt w:val="lowerLetter"/>
      <w:lvlText w:val="%5."/>
      <w:lvlJc w:val="left"/>
      <w:pPr>
        <w:ind w:left="3600" w:hanging="360"/>
      </w:pPr>
    </w:lvl>
    <w:lvl w:ilvl="5" w:tplc="6A4093A0" w:tentative="1">
      <w:start w:val="1"/>
      <w:numFmt w:val="lowerRoman"/>
      <w:lvlText w:val="%6."/>
      <w:lvlJc w:val="right"/>
      <w:pPr>
        <w:ind w:left="4320" w:hanging="180"/>
      </w:pPr>
    </w:lvl>
    <w:lvl w:ilvl="6" w:tplc="0E680EAA" w:tentative="1">
      <w:start w:val="1"/>
      <w:numFmt w:val="decimal"/>
      <w:lvlText w:val="%7."/>
      <w:lvlJc w:val="left"/>
      <w:pPr>
        <w:ind w:left="5040" w:hanging="360"/>
      </w:pPr>
    </w:lvl>
    <w:lvl w:ilvl="7" w:tplc="02FE36A6" w:tentative="1">
      <w:start w:val="1"/>
      <w:numFmt w:val="lowerLetter"/>
      <w:lvlText w:val="%8."/>
      <w:lvlJc w:val="left"/>
      <w:pPr>
        <w:ind w:left="5760" w:hanging="360"/>
      </w:pPr>
    </w:lvl>
    <w:lvl w:ilvl="8" w:tplc="D91ED0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D41029E"/>
    <w:multiLevelType w:val="hybridMultilevel"/>
    <w:tmpl w:val="0714D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DE04AB8"/>
    <w:multiLevelType w:val="hybridMultilevel"/>
    <w:tmpl w:val="B60439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590870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4ECB165D"/>
    <w:multiLevelType w:val="hybridMultilevel"/>
    <w:tmpl w:val="7CBA697C"/>
    <w:lvl w:ilvl="0" w:tplc="0415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08" w15:restartNumberingAfterBreak="0">
    <w:nsid w:val="4EEB5471"/>
    <w:multiLevelType w:val="hybridMultilevel"/>
    <w:tmpl w:val="619E71D2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EF01F28"/>
    <w:multiLevelType w:val="hybridMultilevel"/>
    <w:tmpl w:val="7A603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4F013093"/>
    <w:multiLevelType w:val="hybridMultilevel"/>
    <w:tmpl w:val="868E9432"/>
    <w:lvl w:ilvl="0" w:tplc="ABC42C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E0BE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F6D9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9CE7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7EAA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7CD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761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DCAE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82A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1" w15:restartNumberingAfterBreak="0">
    <w:nsid w:val="5024288F"/>
    <w:multiLevelType w:val="hybridMultilevel"/>
    <w:tmpl w:val="82DEE54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0896950"/>
    <w:multiLevelType w:val="hybridMultilevel"/>
    <w:tmpl w:val="FE7C71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50F92C03"/>
    <w:multiLevelType w:val="hybridMultilevel"/>
    <w:tmpl w:val="45B0BF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519919E8"/>
    <w:multiLevelType w:val="hybridMultilevel"/>
    <w:tmpl w:val="EF507D8C"/>
    <w:lvl w:ilvl="0" w:tplc="04150013">
      <w:start w:val="1"/>
      <w:numFmt w:val="upperRoman"/>
      <w:lvlText w:val="%1."/>
      <w:lvlJc w:val="righ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5" w15:restartNumberingAfterBreak="0">
    <w:nsid w:val="52BA6666"/>
    <w:multiLevelType w:val="hybridMultilevel"/>
    <w:tmpl w:val="FBC0B942"/>
    <w:lvl w:ilvl="0" w:tplc="09D453B4">
      <w:start w:val="1"/>
      <w:numFmt w:val="bullet"/>
      <w:lvlText w:val="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3C82C368">
      <w:start w:val="1"/>
      <w:numFmt w:val="decimal"/>
      <w:lvlText w:val="%2."/>
      <w:lvlJc w:val="left"/>
      <w:pPr>
        <w:tabs>
          <w:tab w:val="num" w:pos="482"/>
        </w:tabs>
        <w:ind w:left="482" w:hanging="340"/>
      </w:pPr>
      <w:rPr>
        <w:rFonts w:hint="default"/>
        <w:b w:val="0"/>
      </w:rPr>
    </w:lvl>
    <w:lvl w:ilvl="2" w:tplc="04150019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</w:lvl>
    <w:lvl w:ilvl="3" w:tplc="0415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AC42D550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53540CD9"/>
    <w:multiLevelType w:val="hybridMultilevel"/>
    <w:tmpl w:val="83F002DC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7" w15:restartNumberingAfterBreak="0">
    <w:nsid w:val="541E3F43"/>
    <w:multiLevelType w:val="hybridMultilevel"/>
    <w:tmpl w:val="7B165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44B01AF"/>
    <w:multiLevelType w:val="hybridMultilevel"/>
    <w:tmpl w:val="7CC61744"/>
    <w:lvl w:ilvl="0" w:tplc="04150011">
      <w:start w:val="1"/>
      <w:numFmt w:val="decimal"/>
      <w:lvlText w:val="%1)"/>
      <w:lvlJc w:val="lef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9" w15:restartNumberingAfterBreak="0">
    <w:nsid w:val="558D412A"/>
    <w:multiLevelType w:val="hybridMultilevel"/>
    <w:tmpl w:val="6EE822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559B588A"/>
    <w:multiLevelType w:val="hybridMultilevel"/>
    <w:tmpl w:val="16F4E3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5EB6A56"/>
    <w:multiLevelType w:val="hybridMultilevel"/>
    <w:tmpl w:val="AE82454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2" w15:restartNumberingAfterBreak="0">
    <w:nsid w:val="560A03AB"/>
    <w:multiLevelType w:val="hybridMultilevel"/>
    <w:tmpl w:val="C1CEA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6FC3AEF"/>
    <w:multiLevelType w:val="hybridMultilevel"/>
    <w:tmpl w:val="583442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57D12D0F"/>
    <w:multiLevelType w:val="hybridMultilevel"/>
    <w:tmpl w:val="B3288A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7EC53E9"/>
    <w:multiLevelType w:val="hybridMultilevel"/>
    <w:tmpl w:val="9FBA22D0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26" w15:restartNumberingAfterBreak="0">
    <w:nsid w:val="58311E5E"/>
    <w:multiLevelType w:val="hybridMultilevel"/>
    <w:tmpl w:val="5C22F1B6"/>
    <w:lvl w:ilvl="0" w:tplc="438CC354">
      <w:start w:val="1"/>
      <w:numFmt w:val="bullet"/>
      <w:lvlText w:val=""/>
      <w:lvlJc w:val="left"/>
      <w:pPr>
        <w:ind w:left="14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5" w:hanging="360"/>
      </w:pPr>
      <w:rPr>
        <w:rFonts w:ascii="Wingdings" w:hAnsi="Wingdings" w:hint="default"/>
      </w:rPr>
    </w:lvl>
  </w:abstractNum>
  <w:abstractNum w:abstractNumId="127" w15:restartNumberingAfterBreak="0">
    <w:nsid w:val="58A33C70"/>
    <w:multiLevelType w:val="hybridMultilevel"/>
    <w:tmpl w:val="CE3ED4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8" w15:restartNumberingAfterBreak="0">
    <w:nsid w:val="5A7C2236"/>
    <w:multiLevelType w:val="hybridMultilevel"/>
    <w:tmpl w:val="53A2D6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B51FB1"/>
    <w:multiLevelType w:val="hybridMultilevel"/>
    <w:tmpl w:val="E348D5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E83E42"/>
    <w:multiLevelType w:val="multilevel"/>
    <w:tmpl w:val="8C620D6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68" w:hanging="54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1800"/>
      </w:pPr>
      <w:rPr>
        <w:rFonts w:cs="Times New Roman" w:hint="default"/>
      </w:rPr>
    </w:lvl>
  </w:abstractNum>
  <w:abstractNum w:abstractNumId="131" w15:restartNumberingAfterBreak="0">
    <w:nsid w:val="5B034B8B"/>
    <w:multiLevelType w:val="hybridMultilevel"/>
    <w:tmpl w:val="939EB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B575655"/>
    <w:multiLevelType w:val="hybridMultilevel"/>
    <w:tmpl w:val="DB5015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BE93AED"/>
    <w:multiLevelType w:val="hybridMultilevel"/>
    <w:tmpl w:val="53D0D076"/>
    <w:lvl w:ilvl="0" w:tplc="91B40E90">
      <w:start w:val="1"/>
      <w:numFmt w:val="lowerLetter"/>
      <w:lvlText w:val="%1)"/>
      <w:lvlJc w:val="left"/>
      <w:pPr>
        <w:ind w:left="501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34" w15:restartNumberingAfterBreak="0">
    <w:nsid w:val="5C3A5CF6"/>
    <w:multiLevelType w:val="hybridMultilevel"/>
    <w:tmpl w:val="88E2EE2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5" w15:restartNumberingAfterBreak="0">
    <w:nsid w:val="5CC42170"/>
    <w:multiLevelType w:val="multilevel"/>
    <w:tmpl w:val="1F50BECC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4" w:hanging="51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36" w15:restartNumberingAfterBreak="0">
    <w:nsid w:val="5D141BAE"/>
    <w:multiLevelType w:val="hybridMultilevel"/>
    <w:tmpl w:val="83A4C4F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5D7C16C1"/>
    <w:multiLevelType w:val="hybridMultilevel"/>
    <w:tmpl w:val="215C3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DDA2C94"/>
    <w:multiLevelType w:val="hybridMultilevel"/>
    <w:tmpl w:val="A66291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FA17E7E"/>
    <w:multiLevelType w:val="hybridMultilevel"/>
    <w:tmpl w:val="E1F4F05E"/>
    <w:lvl w:ilvl="0" w:tplc="438CC3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0" w15:restartNumberingAfterBreak="0">
    <w:nsid w:val="5FC54932"/>
    <w:multiLevelType w:val="hybridMultilevel"/>
    <w:tmpl w:val="6FB29F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1" w15:restartNumberingAfterBreak="0">
    <w:nsid w:val="609860D4"/>
    <w:multiLevelType w:val="hybridMultilevel"/>
    <w:tmpl w:val="FBB2688E"/>
    <w:lvl w:ilvl="0" w:tplc="90FCB03C">
      <w:start w:val="2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1780C8A"/>
    <w:multiLevelType w:val="hybridMultilevel"/>
    <w:tmpl w:val="28D26E6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3" w15:restartNumberingAfterBreak="0">
    <w:nsid w:val="62912AD6"/>
    <w:multiLevelType w:val="hybridMultilevel"/>
    <w:tmpl w:val="2264DD46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4" w15:restartNumberingAfterBreak="0">
    <w:nsid w:val="62A115F6"/>
    <w:multiLevelType w:val="hybridMultilevel"/>
    <w:tmpl w:val="72C2FA4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5" w15:restartNumberingAfterBreak="0">
    <w:nsid w:val="648C0827"/>
    <w:multiLevelType w:val="hybridMultilevel"/>
    <w:tmpl w:val="062C2EFA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61E4703"/>
    <w:multiLevelType w:val="hybridMultilevel"/>
    <w:tmpl w:val="DF4AC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61E5D76"/>
    <w:multiLevelType w:val="multilevel"/>
    <w:tmpl w:val="1550E4C2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51" w:hanging="51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lvlText w:val="%1.%2.%3)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2928" w:hanging="1800"/>
      </w:pPr>
      <w:rPr>
        <w:rFonts w:hint="default"/>
      </w:rPr>
    </w:lvl>
  </w:abstractNum>
  <w:abstractNum w:abstractNumId="148" w15:restartNumberingAfterBreak="0">
    <w:nsid w:val="673C47A3"/>
    <w:multiLevelType w:val="hybridMultilevel"/>
    <w:tmpl w:val="9A38D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80025FE"/>
    <w:multiLevelType w:val="hybridMultilevel"/>
    <w:tmpl w:val="1B085DE4"/>
    <w:lvl w:ilvl="0" w:tplc="0415000B">
      <w:start w:val="1"/>
      <w:numFmt w:val="bullet"/>
      <w:lvlText w:val=""/>
      <w:lvlJc w:val="left"/>
      <w:pPr>
        <w:ind w:left="9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50" w15:restartNumberingAfterBreak="0">
    <w:nsid w:val="68170D3B"/>
    <w:multiLevelType w:val="hybridMultilevel"/>
    <w:tmpl w:val="06F661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89B448C"/>
    <w:multiLevelType w:val="hybridMultilevel"/>
    <w:tmpl w:val="2BE42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69B50123"/>
    <w:multiLevelType w:val="hybridMultilevel"/>
    <w:tmpl w:val="B5A0737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3" w15:restartNumberingAfterBreak="0">
    <w:nsid w:val="6A580AC2"/>
    <w:multiLevelType w:val="hybridMultilevel"/>
    <w:tmpl w:val="7780EAB2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B3511B2"/>
    <w:multiLevelType w:val="hybridMultilevel"/>
    <w:tmpl w:val="1DC21318"/>
    <w:lvl w:ilvl="0" w:tplc="438CC354">
      <w:start w:val="1"/>
      <w:numFmt w:val="bullet"/>
      <w:lvlText w:val=""/>
      <w:lvlJc w:val="left"/>
      <w:pPr>
        <w:ind w:left="14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155" w15:restartNumberingAfterBreak="0">
    <w:nsid w:val="6BBC6852"/>
    <w:multiLevelType w:val="hybridMultilevel"/>
    <w:tmpl w:val="29EA6DBC"/>
    <w:lvl w:ilvl="0" w:tplc="E52EB93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6" w15:restartNumberingAfterBreak="0">
    <w:nsid w:val="6C165C22"/>
    <w:multiLevelType w:val="hybridMultilevel"/>
    <w:tmpl w:val="7FCC5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C6E11A2"/>
    <w:multiLevelType w:val="hybridMultilevel"/>
    <w:tmpl w:val="500669D8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58" w15:restartNumberingAfterBreak="0">
    <w:nsid w:val="6CD61675"/>
    <w:multiLevelType w:val="hybridMultilevel"/>
    <w:tmpl w:val="58508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F67213A"/>
    <w:multiLevelType w:val="hybridMultilevel"/>
    <w:tmpl w:val="EFDA457C"/>
    <w:lvl w:ilvl="0" w:tplc="438CC3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0" w15:restartNumberingAfterBreak="0">
    <w:nsid w:val="70930D75"/>
    <w:multiLevelType w:val="hybridMultilevel"/>
    <w:tmpl w:val="BC5A3D60"/>
    <w:lvl w:ilvl="0" w:tplc="BE5C7ED2">
      <w:start w:val="2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0B7713D"/>
    <w:multiLevelType w:val="hybridMultilevel"/>
    <w:tmpl w:val="7B24A5A2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2" w15:restartNumberingAfterBreak="0">
    <w:nsid w:val="70F41B76"/>
    <w:multiLevelType w:val="hybridMultilevel"/>
    <w:tmpl w:val="6EAAF24C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3" w15:restartNumberingAfterBreak="0">
    <w:nsid w:val="712A2148"/>
    <w:multiLevelType w:val="hybridMultilevel"/>
    <w:tmpl w:val="23840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2D76112"/>
    <w:multiLevelType w:val="hybridMultilevel"/>
    <w:tmpl w:val="67A82AB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5" w15:restartNumberingAfterBreak="0">
    <w:nsid w:val="75D71904"/>
    <w:multiLevelType w:val="hybridMultilevel"/>
    <w:tmpl w:val="B2E215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63B1126"/>
    <w:multiLevelType w:val="hybridMultilevel"/>
    <w:tmpl w:val="03648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72E6432"/>
    <w:multiLevelType w:val="multilevel"/>
    <w:tmpl w:val="200E02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8" w15:restartNumberingAfterBreak="0">
    <w:nsid w:val="779B4EDB"/>
    <w:multiLevelType w:val="hybridMultilevel"/>
    <w:tmpl w:val="B92C3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8354F3F"/>
    <w:multiLevelType w:val="hybridMultilevel"/>
    <w:tmpl w:val="F22C0E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78383E41"/>
    <w:multiLevelType w:val="hybridMultilevel"/>
    <w:tmpl w:val="F822EC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1" w15:restartNumberingAfterBreak="0">
    <w:nsid w:val="78755FC5"/>
    <w:multiLevelType w:val="hybridMultilevel"/>
    <w:tmpl w:val="8E5854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2" w15:restartNumberingAfterBreak="0">
    <w:nsid w:val="788852F9"/>
    <w:multiLevelType w:val="hybridMultilevel"/>
    <w:tmpl w:val="BCA211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78F17753"/>
    <w:multiLevelType w:val="hybridMultilevel"/>
    <w:tmpl w:val="2A28AC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90F157B"/>
    <w:multiLevelType w:val="hybridMultilevel"/>
    <w:tmpl w:val="948E7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94E7C00"/>
    <w:multiLevelType w:val="hybridMultilevel"/>
    <w:tmpl w:val="DAB86BA4"/>
    <w:lvl w:ilvl="0" w:tplc="86468D76">
      <w:start w:val="2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250390A">
      <w:start w:val="1"/>
      <w:numFmt w:val="lowerLetter"/>
      <w:lvlText w:val="%3)"/>
      <w:lvlJc w:val="right"/>
      <w:pPr>
        <w:ind w:left="2727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6" w15:restartNumberingAfterBreak="0">
    <w:nsid w:val="79952471"/>
    <w:multiLevelType w:val="hybridMultilevel"/>
    <w:tmpl w:val="70700258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7" w15:restartNumberingAfterBreak="0">
    <w:nsid w:val="7A962A17"/>
    <w:multiLevelType w:val="hybridMultilevel"/>
    <w:tmpl w:val="3834872E"/>
    <w:lvl w:ilvl="0" w:tplc="4E94D598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B193157"/>
    <w:multiLevelType w:val="hybridMultilevel"/>
    <w:tmpl w:val="67A82AB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9" w15:restartNumberingAfterBreak="0">
    <w:nsid w:val="7BEA04CF"/>
    <w:multiLevelType w:val="hybridMultilevel"/>
    <w:tmpl w:val="5C42D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C425656"/>
    <w:multiLevelType w:val="hybridMultilevel"/>
    <w:tmpl w:val="BEA8B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38CC3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CA35D70"/>
    <w:multiLevelType w:val="hybridMultilevel"/>
    <w:tmpl w:val="A6F8E9B0"/>
    <w:lvl w:ilvl="0" w:tplc="0415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82" w15:restartNumberingAfterBreak="0">
    <w:nsid w:val="7CEF3042"/>
    <w:multiLevelType w:val="hybridMultilevel"/>
    <w:tmpl w:val="0AFE1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DAA3771"/>
    <w:multiLevelType w:val="hybridMultilevel"/>
    <w:tmpl w:val="3C30827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4" w15:restartNumberingAfterBreak="0">
    <w:nsid w:val="7F3B4FC3"/>
    <w:multiLevelType w:val="hybridMultilevel"/>
    <w:tmpl w:val="81287C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5"/>
  </w:num>
  <w:num w:numId="2">
    <w:abstractNumId w:val="52"/>
  </w:num>
  <w:num w:numId="3">
    <w:abstractNumId w:val="184"/>
  </w:num>
  <w:num w:numId="4">
    <w:abstractNumId w:val="98"/>
  </w:num>
  <w:num w:numId="5">
    <w:abstractNumId w:val="106"/>
  </w:num>
  <w:num w:numId="6">
    <w:abstractNumId w:val="96"/>
  </w:num>
  <w:num w:numId="7">
    <w:abstractNumId w:val="155"/>
  </w:num>
  <w:num w:numId="8">
    <w:abstractNumId w:val="71"/>
  </w:num>
  <w:num w:numId="9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1"/>
  </w:num>
  <w:num w:numId="12">
    <w:abstractNumId w:val="116"/>
  </w:num>
  <w:num w:numId="13">
    <w:abstractNumId w:val="134"/>
  </w:num>
  <w:num w:numId="14">
    <w:abstractNumId w:val="107"/>
  </w:num>
  <w:num w:numId="15">
    <w:abstractNumId w:val="77"/>
  </w:num>
  <w:num w:numId="16">
    <w:abstractNumId w:val="81"/>
  </w:num>
  <w:num w:numId="17">
    <w:abstractNumId w:val="172"/>
  </w:num>
  <w:num w:numId="18">
    <w:abstractNumId w:val="28"/>
  </w:num>
  <w:num w:numId="19">
    <w:abstractNumId w:val="87"/>
  </w:num>
  <w:num w:numId="20">
    <w:abstractNumId w:val="89"/>
  </w:num>
  <w:num w:numId="21">
    <w:abstractNumId w:val="29"/>
  </w:num>
  <w:num w:numId="22">
    <w:abstractNumId w:val="111"/>
  </w:num>
  <w:num w:numId="23">
    <w:abstractNumId w:val="23"/>
  </w:num>
  <w:num w:numId="24">
    <w:abstractNumId w:val="75"/>
  </w:num>
  <w:num w:numId="25">
    <w:abstractNumId w:val="167"/>
  </w:num>
  <w:num w:numId="26">
    <w:abstractNumId w:val="100"/>
  </w:num>
  <w:num w:numId="27">
    <w:abstractNumId w:val="120"/>
  </w:num>
  <w:num w:numId="28">
    <w:abstractNumId w:val="135"/>
  </w:num>
  <w:num w:numId="29">
    <w:abstractNumId w:val="14"/>
  </w:num>
  <w:num w:numId="30">
    <w:abstractNumId w:val="27"/>
  </w:num>
  <w:num w:numId="31">
    <w:abstractNumId w:val="7"/>
  </w:num>
  <w:num w:numId="32">
    <w:abstractNumId w:val="59"/>
  </w:num>
  <w:num w:numId="33">
    <w:abstractNumId w:val="97"/>
  </w:num>
  <w:num w:numId="34">
    <w:abstractNumId w:val="70"/>
  </w:num>
  <w:num w:numId="35">
    <w:abstractNumId w:val="20"/>
  </w:num>
  <w:num w:numId="36">
    <w:abstractNumId w:val="102"/>
  </w:num>
  <w:num w:numId="37">
    <w:abstractNumId w:val="121"/>
  </w:num>
  <w:num w:numId="38">
    <w:abstractNumId w:val="169"/>
  </w:num>
  <w:num w:numId="39">
    <w:abstractNumId w:val="66"/>
  </w:num>
  <w:num w:numId="40">
    <w:abstractNumId w:val="127"/>
  </w:num>
  <w:num w:numId="41">
    <w:abstractNumId w:val="156"/>
  </w:num>
  <w:num w:numId="42">
    <w:abstractNumId w:val="149"/>
  </w:num>
  <w:num w:numId="43">
    <w:abstractNumId w:val="147"/>
  </w:num>
  <w:num w:numId="44">
    <w:abstractNumId w:val="67"/>
  </w:num>
  <w:num w:numId="45">
    <w:abstractNumId w:val="140"/>
  </w:num>
  <w:num w:numId="46">
    <w:abstractNumId w:val="22"/>
  </w:num>
  <w:num w:numId="47">
    <w:abstractNumId w:val="142"/>
  </w:num>
  <w:num w:numId="48">
    <w:abstractNumId w:val="69"/>
  </w:num>
  <w:num w:numId="49">
    <w:abstractNumId w:val="10"/>
  </w:num>
  <w:num w:numId="50">
    <w:abstractNumId w:val="63"/>
  </w:num>
  <w:num w:numId="51">
    <w:abstractNumId w:val="16"/>
  </w:num>
  <w:num w:numId="52">
    <w:abstractNumId w:val="82"/>
  </w:num>
  <w:num w:numId="53">
    <w:abstractNumId w:val="80"/>
  </w:num>
  <w:num w:numId="54">
    <w:abstractNumId w:val="57"/>
  </w:num>
  <w:num w:numId="55">
    <w:abstractNumId w:val="157"/>
  </w:num>
  <w:num w:numId="56">
    <w:abstractNumId w:val="21"/>
  </w:num>
  <w:num w:numId="57">
    <w:abstractNumId w:val="11"/>
  </w:num>
  <w:num w:numId="58">
    <w:abstractNumId w:val="119"/>
  </w:num>
  <w:num w:numId="59">
    <w:abstractNumId w:val="110"/>
  </w:num>
  <w:num w:numId="60">
    <w:abstractNumId w:val="6"/>
  </w:num>
  <w:num w:numId="61">
    <w:abstractNumId w:val="133"/>
  </w:num>
  <w:num w:numId="62">
    <w:abstractNumId w:val="26"/>
  </w:num>
  <w:num w:numId="63">
    <w:abstractNumId w:val="74"/>
  </w:num>
  <w:num w:numId="64">
    <w:abstractNumId w:val="141"/>
  </w:num>
  <w:num w:numId="65">
    <w:abstractNumId w:val="79"/>
  </w:num>
  <w:num w:numId="66">
    <w:abstractNumId w:val="177"/>
  </w:num>
  <w:num w:numId="67">
    <w:abstractNumId w:val="42"/>
  </w:num>
  <w:num w:numId="68">
    <w:abstractNumId w:val="8"/>
  </w:num>
  <w:num w:numId="69">
    <w:abstractNumId w:val="84"/>
  </w:num>
  <w:num w:numId="70">
    <w:abstractNumId w:val="158"/>
  </w:num>
  <w:num w:numId="71">
    <w:abstractNumId w:val="179"/>
  </w:num>
  <w:num w:numId="72">
    <w:abstractNumId w:val="132"/>
  </w:num>
  <w:num w:numId="73">
    <w:abstractNumId w:val="30"/>
  </w:num>
  <w:num w:numId="74">
    <w:abstractNumId w:val="95"/>
  </w:num>
  <w:num w:numId="75">
    <w:abstractNumId w:val="165"/>
  </w:num>
  <w:num w:numId="76">
    <w:abstractNumId w:val="78"/>
  </w:num>
  <w:num w:numId="77">
    <w:abstractNumId w:val="95"/>
  </w:num>
  <w:num w:numId="78">
    <w:abstractNumId w:val="151"/>
  </w:num>
  <w:num w:numId="79">
    <w:abstractNumId w:val="166"/>
  </w:num>
  <w:num w:numId="80">
    <w:abstractNumId w:val="39"/>
  </w:num>
  <w:num w:numId="81">
    <w:abstractNumId w:val="3"/>
  </w:num>
  <w:num w:numId="82">
    <w:abstractNumId w:val="54"/>
  </w:num>
  <w:num w:numId="83">
    <w:abstractNumId w:val="40"/>
  </w:num>
  <w:num w:numId="84">
    <w:abstractNumId w:val="168"/>
  </w:num>
  <w:num w:numId="85">
    <w:abstractNumId w:val="174"/>
  </w:num>
  <w:num w:numId="86">
    <w:abstractNumId w:val="48"/>
  </w:num>
  <w:num w:numId="87">
    <w:abstractNumId w:val="131"/>
  </w:num>
  <w:num w:numId="88">
    <w:abstractNumId w:val="45"/>
  </w:num>
  <w:num w:numId="89">
    <w:abstractNumId w:val="49"/>
  </w:num>
  <w:num w:numId="90">
    <w:abstractNumId w:val="175"/>
  </w:num>
  <w:num w:numId="91">
    <w:abstractNumId w:val="37"/>
  </w:num>
  <w:num w:numId="92">
    <w:abstractNumId w:val="15"/>
  </w:num>
  <w:num w:numId="93">
    <w:abstractNumId w:val="181"/>
  </w:num>
  <w:num w:numId="94">
    <w:abstractNumId w:val="114"/>
  </w:num>
  <w:num w:numId="95">
    <w:abstractNumId w:val="94"/>
  </w:num>
  <w:num w:numId="96">
    <w:abstractNumId w:val="153"/>
  </w:num>
  <w:num w:numId="97">
    <w:abstractNumId w:val="104"/>
  </w:num>
  <w:num w:numId="98">
    <w:abstractNumId w:val="112"/>
  </w:num>
  <w:num w:numId="99">
    <w:abstractNumId w:val="129"/>
  </w:num>
  <w:num w:numId="100">
    <w:abstractNumId w:val="183"/>
  </w:num>
  <w:num w:numId="101">
    <w:abstractNumId w:val="103"/>
  </w:num>
  <w:num w:numId="102">
    <w:abstractNumId w:val="113"/>
  </w:num>
  <w:num w:numId="103">
    <w:abstractNumId w:val="86"/>
  </w:num>
  <w:num w:numId="104">
    <w:abstractNumId w:val="19"/>
  </w:num>
  <w:num w:numId="105">
    <w:abstractNumId w:val="50"/>
  </w:num>
  <w:num w:numId="106">
    <w:abstractNumId w:val="154"/>
  </w:num>
  <w:num w:numId="107">
    <w:abstractNumId w:val="91"/>
  </w:num>
  <w:num w:numId="108">
    <w:abstractNumId w:val="118"/>
  </w:num>
  <w:num w:numId="109">
    <w:abstractNumId w:val="122"/>
  </w:num>
  <w:num w:numId="110">
    <w:abstractNumId w:val="115"/>
  </w:num>
  <w:num w:numId="111">
    <w:abstractNumId w:val="9"/>
  </w:num>
  <w:num w:numId="112">
    <w:abstractNumId w:val="64"/>
  </w:num>
  <w:num w:numId="113">
    <w:abstractNumId w:val="17"/>
  </w:num>
  <w:num w:numId="114">
    <w:abstractNumId w:val="148"/>
  </w:num>
  <w:num w:numId="115">
    <w:abstractNumId w:val="125"/>
  </w:num>
  <w:num w:numId="116">
    <w:abstractNumId w:val="33"/>
  </w:num>
  <w:num w:numId="117">
    <w:abstractNumId w:val="41"/>
  </w:num>
  <w:num w:numId="118">
    <w:abstractNumId w:val="176"/>
  </w:num>
  <w:num w:numId="119">
    <w:abstractNumId w:val="85"/>
  </w:num>
  <w:num w:numId="120">
    <w:abstractNumId w:val="38"/>
  </w:num>
  <w:num w:numId="121">
    <w:abstractNumId w:val="53"/>
  </w:num>
  <w:num w:numId="122">
    <w:abstractNumId w:val="13"/>
  </w:num>
  <w:num w:numId="123">
    <w:abstractNumId w:val="56"/>
  </w:num>
  <w:num w:numId="124">
    <w:abstractNumId w:val="34"/>
  </w:num>
  <w:num w:numId="125">
    <w:abstractNumId w:val="32"/>
  </w:num>
  <w:num w:numId="126">
    <w:abstractNumId w:val="60"/>
  </w:num>
  <w:num w:numId="127">
    <w:abstractNumId w:val="92"/>
  </w:num>
  <w:num w:numId="128">
    <w:abstractNumId w:val="35"/>
  </w:num>
  <w:num w:numId="129">
    <w:abstractNumId w:val="146"/>
  </w:num>
  <w:num w:numId="130">
    <w:abstractNumId w:val="61"/>
  </w:num>
  <w:num w:numId="131">
    <w:abstractNumId w:val="130"/>
  </w:num>
  <w:num w:numId="132">
    <w:abstractNumId w:val="55"/>
  </w:num>
  <w:num w:numId="133">
    <w:abstractNumId w:val="90"/>
  </w:num>
  <w:num w:numId="134">
    <w:abstractNumId w:val="128"/>
  </w:num>
  <w:num w:numId="135">
    <w:abstractNumId w:val="43"/>
  </w:num>
  <w:num w:numId="136">
    <w:abstractNumId w:val="124"/>
  </w:num>
  <w:num w:numId="137">
    <w:abstractNumId w:val="152"/>
  </w:num>
  <w:num w:numId="138">
    <w:abstractNumId w:val="93"/>
  </w:num>
  <w:num w:numId="139">
    <w:abstractNumId w:val="47"/>
  </w:num>
  <w:num w:numId="140">
    <w:abstractNumId w:val="75"/>
  </w:num>
  <w:num w:numId="141">
    <w:abstractNumId w:val="160"/>
  </w:num>
  <w:num w:numId="142">
    <w:abstractNumId w:val="126"/>
  </w:num>
  <w:num w:numId="143">
    <w:abstractNumId w:val="58"/>
  </w:num>
  <w:num w:numId="144">
    <w:abstractNumId w:val="73"/>
  </w:num>
  <w:num w:numId="145">
    <w:abstractNumId w:val="65"/>
  </w:num>
  <w:num w:numId="146">
    <w:abstractNumId w:val="24"/>
  </w:num>
  <w:num w:numId="147">
    <w:abstractNumId w:val="31"/>
  </w:num>
  <w:num w:numId="148">
    <w:abstractNumId w:val="88"/>
  </w:num>
  <w:num w:numId="149">
    <w:abstractNumId w:val="143"/>
  </w:num>
  <w:num w:numId="150">
    <w:abstractNumId w:val="162"/>
  </w:num>
  <w:num w:numId="151">
    <w:abstractNumId w:val="0"/>
  </w:num>
  <w:num w:numId="152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171"/>
  </w:num>
  <w:num w:numId="154">
    <w:abstractNumId w:val="36"/>
  </w:num>
  <w:num w:numId="155">
    <w:abstractNumId w:val="117"/>
  </w:num>
  <w:num w:numId="156">
    <w:abstractNumId w:val="62"/>
  </w:num>
  <w:num w:numId="157">
    <w:abstractNumId w:val="144"/>
  </w:num>
  <w:num w:numId="158">
    <w:abstractNumId w:val="76"/>
  </w:num>
  <w:num w:numId="159">
    <w:abstractNumId w:val="138"/>
  </w:num>
  <w:num w:numId="160">
    <w:abstractNumId w:val="18"/>
  </w:num>
  <w:num w:numId="161">
    <w:abstractNumId w:val="83"/>
  </w:num>
  <w:num w:numId="162">
    <w:abstractNumId w:val="46"/>
  </w:num>
  <w:num w:numId="163">
    <w:abstractNumId w:val="101"/>
  </w:num>
  <w:num w:numId="164">
    <w:abstractNumId w:val="159"/>
  </w:num>
  <w:num w:numId="165">
    <w:abstractNumId w:val="139"/>
  </w:num>
  <w:num w:numId="166">
    <w:abstractNumId w:val="170"/>
  </w:num>
  <w:num w:numId="167">
    <w:abstractNumId w:val="164"/>
  </w:num>
  <w:num w:numId="168">
    <w:abstractNumId w:val="178"/>
  </w:num>
  <w:num w:numId="169">
    <w:abstractNumId w:val="44"/>
  </w:num>
  <w:num w:numId="170">
    <w:abstractNumId w:val="109"/>
  </w:num>
  <w:num w:numId="171">
    <w:abstractNumId w:val="2"/>
  </w:num>
  <w:num w:numId="172">
    <w:abstractNumId w:val="72"/>
  </w:num>
  <w:num w:numId="173">
    <w:abstractNumId w:val="163"/>
  </w:num>
  <w:num w:numId="174">
    <w:abstractNumId w:val="25"/>
  </w:num>
  <w:num w:numId="17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>
    <w:abstractNumId w:val="150"/>
  </w:num>
  <w:num w:numId="177">
    <w:abstractNumId w:val="1"/>
  </w:num>
  <w:num w:numId="178">
    <w:abstractNumId w:val="173"/>
  </w:num>
  <w:num w:numId="179">
    <w:abstractNumId w:val="99"/>
  </w:num>
  <w:num w:numId="180">
    <w:abstractNumId w:val="145"/>
  </w:num>
  <w:num w:numId="181">
    <w:abstractNumId w:val="180"/>
  </w:num>
  <w:num w:numId="18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5"/>
  </w:num>
  <w:num w:numId="184">
    <w:abstractNumId w:val="12"/>
  </w:num>
  <w:num w:numId="185">
    <w:abstractNumId w:val="182"/>
  </w:num>
  <w:num w:numId="186">
    <w:abstractNumId w:val="123"/>
  </w:num>
  <w:num w:numId="187">
    <w:abstractNumId w:val="4"/>
  </w:num>
  <w:num w:numId="188">
    <w:abstractNumId w:val="108"/>
  </w:num>
  <w:num w:numId="189">
    <w:abstractNumId w:val="68"/>
  </w:num>
  <w:num w:numId="190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rtoszewski Paweł">
    <w15:presenceInfo w15:providerId="AD" w15:userId="S-1-5-21-3906529882-2472526378-782400817-133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GrammaticalErrors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70F"/>
    <w:rsid w:val="00000F6D"/>
    <w:rsid w:val="00003F2C"/>
    <w:rsid w:val="00004EA4"/>
    <w:rsid w:val="00005D9C"/>
    <w:rsid w:val="00005E2F"/>
    <w:rsid w:val="00006B06"/>
    <w:rsid w:val="00007244"/>
    <w:rsid w:val="00007602"/>
    <w:rsid w:val="00007F7D"/>
    <w:rsid w:val="00010479"/>
    <w:rsid w:val="00010AB5"/>
    <w:rsid w:val="00011208"/>
    <w:rsid w:val="000113CE"/>
    <w:rsid w:val="000115DC"/>
    <w:rsid w:val="00012F4B"/>
    <w:rsid w:val="000135F6"/>
    <w:rsid w:val="00013711"/>
    <w:rsid w:val="0001389F"/>
    <w:rsid w:val="00014114"/>
    <w:rsid w:val="00015681"/>
    <w:rsid w:val="000159C4"/>
    <w:rsid w:val="00015D34"/>
    <w:rsid w:val="00015D54"/>
    <w:rsid w:val="00015D9F"/>
    <w:rsid w:val="00016A23"/>
    <w:rsid w:val="00016C5B"/>
    <w:rsid w:val="00017413"/>
    <w:rsid w:val="0002082B"/>
    <w:rsid w:val="00020EAF"/>
    <w:rsid w:val="000224EC"/>
    <w:rsid w:val="0002298B"/>
    <w:rsid w:val="000232D8"/>
    <w:rsid w:val="00023618"/>
    <w:rsid w:val="000237AC"/>
    <w:rsid w:val="000237F5"/>
    <w:rsid w:val="00023C6C"/>
    <w:rsid w:val="00023CE4"/>
    <w:rsid w:val="000246E7"/>
    <w:rsid w:val="00024BF1"/>
    <w:rsid w:val="00025388"/>
    <w:rsid w:val="00025501"/>
    <w:rsid w:val="00025D4F"/>
    <w:rsid w:val="0002715F"/>
    <w:rsid w:val="00027CDF"/>
    <w:rsid w:val="00027D12"/>
    <w:rsid w:val="000323A6"/>
    <w:rsid w:val="000328E8"/>
    <w:rsid w:val="00032B08"/>
    <w:rsid w:val="00034B4F"/>
    <w:rsid w:val="000365CA"/>
    <w:rsid w:val="000369D9"/>
    <w:rsid w:val="00036BBA"/>
    <w:rsid w:val="00036CD7"/>
    <w:rsid w:val="00042D16"/>
    <w:rsid w:val="000432B5"/>
    <w:rsid w:val="00045FF3"/>
    <w:rsid w:val="000467DE"/>
    <w:rsid w:val="00047165"/>
    <w:rsid w:val="00047318"/>
    <w:rsid w:val="00047379"/>
    <w:rsid w:val="000477EF"/>
    <w:rsid w:val="00050FC9"/>
    <w:rsid w:val="00051FE7"/>
    <w:rsid w:val="00053930"/>
    <w:rsid w:val="000552EB"/>
    <w:rsid w:val="00055D0B"/>
    <w:rsid w:val="00055D17"/>
    <w:rsid w:val="00055E87"/>
    <w:rsid w:val="00057386"/>
    <w:rsid w:val="0006134A"/>
    <w:rsid w:val="000613E6"/>
    <w:rsid w:val="000620AF"/>
    <w:rsid w:val="000621E8"/>
    <w:rsid w:val="00062D01"/>
    <w:rsid w:val="00063A6F"/>
    <w:rsid w:val="00064394"/>
    <w:rsid w:val="00064E89"/>
    <w:rsid w:val="0006605D"/>
    <w:rsid w:val="00067230"/>
    <w:rsid w:val="00067410"/>
    <w:rsid w:val="000712E8"/>
    <w:rsid w:val="00071AEF"/>
    <w:rsid w:val="000723D7"/>
    <w:rsid w:val="00072832"/>
    <w:rsid w:val="00072A3D"/>
    <w:rsid w:val="000740DC"/>
    <w:rsid w:val="0007446A"/>
    <w:rsid w:val="0007559E"/>
    <w:rsid w:val="00076EF8"/>
    <w:rsid w:val="00077196"/>
    <w:rsid w:val="00080704"/>
    <w:rsid w:val="00080AB2"/>
    <w:rsid w:val="0008405A"/>
    <w:rsid w:val="00084A43"/>
    <w:rsid w:val="0008572B"/>
    <w:rsid w:val="000859D1"/>
    <w:rsid w:val="00085A43"/>
    <w:rsid w:val="0008661D"/>
    <w:rsid w:val="00086F77"/>
    <w:rsid w:val="00086F83"/>
    <w:rsid w:val="000923C2"/>
    <w:rsid w:val="0009296B"/>
    <w:rsid w:val="00093869"/>
    <w:rsid w:val="00094B97"/>
    <w:rsid w:val="000966B9"/>
    <w:rsid w:val="00096DC8"/>
    <w:rsid w:val="000A01C4"/>
    <w:rsid w:val="000A0A7A"/>
    <w:rsid w:val="000A337C"/>
    <w:rsid w:val="000A40A3"/>
    <w:rsid w:val="000A4313"/>
    <w:rsid w:val="000A4C23"/>
    <w:rsid w:val="000A509E"/>
    <w:rsid w:val="000A70E7"/>
    <w:rsid w:val="000A7F70"/>
    <w:rsid w:val="000B0199"/>
    <w:rsid w:val="000B0BFB"/>
    <w:rsid w:val="000B11E2"/>
    <w:rsid w:val="000B1D69"/>
    <w:rsid w:val="000B251E"/>
    <w:rsid w:val="000B26BB"/>
    <w:rsid w:val="000B3287"/>
    <w:rsid w:val="000B449B"/>
    <w:rsid w:val="000B5BFE"/>
    <w:rsid w:val="000B6C4B"/>
    <w:rsid w:val="000B7923"/>
    <w:rsid w:val="000C2954"/>
    <w:rsid w:val="000C4CE1"/>
    <w:rsid w:val="000C4D9E"/>
    <w:rsid w:val="000C63D8"/>
    <w:rsid w:val="000C7CCB"/>
    <w:rsid w:val="000C7FBF"/>
    <w:rsid w:val="000D0CF6"/>
    <w:rsid w:val="000D115B"/>
    <w:rsid w:val="000D1BA0"/>
    <w:rsid w:val="000D3465"/>
    <w:rsid w:val="000D3885"/>
    <w:rsid w:val="000D615C"/>
    <w:rsid w:val="000D6947"/>
    <w:rsid w:val="000D7B63"/>
    <w:rsid w:val="000E0AAB"/>
    <w:rsid w:val="000E0D48"/>
    <w:rsid w:val="000E21DD"/>
    <w:rsid w:val="000E2268"/>
    <w:rsid w:val="000E257F"/>
    <w:rsid w:val="000E2987"/>
    <w:rsid w:val="000E2B2C"/>
    <w:rsid w:val="000E3AA9"/>
    <w:rsid w:val="000E58AE"/>
    <w:rsid w:val="000E6319"/>
    <w:rsid w:val="000F03EB"/>
    <w:rsid w:val="000F2B94"/>
    <w:rsid w:val="000F2BE4"/>
    <w:rsid w:val="000F332F"/>
    <w:rsid w:val="000F36B8"/>
    <w:rsid w:val="000F3C39"/>
    <w:rsid w:val="000F45B7"/>
    <w:rsid w:val="000F595F"/>
    <w:rsid w:val="000F5C99"/>
    <w:rsid w:val="000F7632"/>
    <w:rsid w:val="000F7A8C"/>
    <w:rsid w:val="000F7EDD"/>
    <w:rsid w:val="000F7FE2"/>
    <w:rsid w:val="00101CB0"/>
    <w:rsid w:val="00101EA8"/>
    <w:rsid w:val="00102177"/>
    <w:rsid w:val="001031D4"/>
    <w:rsid w:val="0010385E"/>
    <w:rsid w:val="00104010"/>
    <w:rsid w:val="00104895"/>
    <w:rsid w:val="00105DFB"/>
    <w:rsid w:val="00107441"/>
    <w:rsid w:val="0010751D"/>
    <w:rsid w:val="00107B3D"/>
    <w:rsid w:val="001111AC"/>
    <w:rsid w:val="001113F9"/>
    <w:rsid w:val="00112949"/>
    <w:rsid w:val="00113999"/>
    <w:rsid w:val="00113A6D"/>
    <w:rsid w:val="001155CE"/>
    <w:rsid w:val="00115824"/>
    <w:rsid w:val="00115D77"/>
    <w:rsid w:val="00116EE0"/>
    <w:rsid w:val="00121FDD"/>
    <w:rsid w:val="00122AE6"/>
    <w:rsid w:val="00122BBB"/>
    <w:rsid w:val="00122E44"/>
    <w:rsid w:val="00123DAB"/>
    <w:rsid w:val="00123EC6"/>
    <w:rsid w:val="00124004"/>
    <w:rsid w:val="00124717"/>
    <w:rsid w:val="001259A3"/>
    <w:rsid w:val="00125ACA"/>
    <w:rsid w:val="00125DAC"/>
    <w:rsid w:val="001261D8"/>
    <w:rsid w:val="0012744D"/>
    <w:rsid w:val="001279E6"/>
    <w:rsid w:val="00131BC6"/>
    <w:rsid w:val="00131D51"/>
    <w:rsid w:val="00131E2B"/>
    <w:rsid w:val="00132AA2"/>
    <w:rsid w:val="00133129"/>
    <w:rsid w:val="0013371E"/>
    <w:rsid w:val="00134799"/>
    <w:rsid w:val="00135FEA"/>
    <w:rsid w:val="001368DF"/>
    <w:rsid w:val="0014023A"/>
    <w:rsid w:val="00142DE0"/>
    <w:rsid w:val="001435FE"/>
    <w:rsid w:val="001443DC"/>
    <w:rsid w:val="001448CA"/>
    <w:rsid w:val="00144999"/>
    <w:rsid w:val="00146A97"/>
    <w:rsid w:val="00147256"/>
    <w:rsid w:val="00147E90"/>
    <w:rsid w:val="0015063C"/>
    <w:rsid w:val="00151761"/>
    <w:rsid w:val="001523E3"/>
    <w:rsid w:val="00152574"/>
    <w:rsid w:val="00152E7B"/>
    <w:rsid w:val="00153CA5"/>
    <w:rsid w:val="00154405"/>
    <w:rsid w:val="00155915"/>
    <w:rsid w:val="00156826"/>
    <w:rsid w:val="001575AE"/>
    <w:rsid w:val="001618F4"/>
    <w:rsid w:val="00162454"/>
    <w:rsid w:val="001625A5"/>
    <w:rsid w:val="001633E7"/>
    <w:rsid w:val="0016374A"/>
    <w:rsid w:val="00163C4E"/>
    <w:rsid w:val="001659DF"/>
    <w:rsid w:val="001702A0"/>
    <w:rsid w:val="0017055F"/>
    <w:rsid w:val="00170ADD"/>
    <w:rsid w:val="00171ED0"/>
    <w:rsid w:val="00172CE1"/>
    <w:rsid w:val="00173808"/>
    <w:rsid w:val="00174EA6"/>
    <w:rsid w:val="0017719D"/>
    <w:rsid w:val="00177F12"/>
    <w:rsid w:val="00180D54"/>
    <w:rsid w:val="001839D5"/>
    <w:rsid w:val="00184633"/>
    <w:rsid w:val="00184CF6"/>
    <w:rsid w:val="00184DD0"/>
    <w:rsid w:val="00185A79"/>
    <w:rsid w:val="001875CA"/>
    <w:rsid w:val="00187F4F"/>
    <w:rsid w:val="001914E3"/>
    <w:rsid w:val="00191CCD"/>
    <w:rsid w:val="00192340"/>
    <w:rsid w:val="001A0207"/>
    <w:rsid w:val="001A1CD7"/>
    <w:rsid w:val="001A1EE9"/>
    <w:rsid w:val="001A22FD"/>
    <w:rsid w:val="001A397F"/>
    <w:rsid w:val="001A460B"/>
    <w:rsid w:val="001A50EF"/>
    <w:rsid w:val="001A54FA"/>
    <w:rsid w:val="001B0313"/>
    <w:rsid w:val="001B0A12"/>
    <w:rsid w:val="001B1106"/>
    <w:rsid w:val="001B137B"/>
    <w:rsid w:val="001B15BB"/>
    <w:rsid w:val="001B1829"/>
    <w:rsid w:val="001B1CB8"/>
    <w:rsid w:val="001B3468"/>
    <w:rsid w:val="001B3772"/>
    <w:rsid w:val="001B3DD1"/>
    <w:rsid w:val="001B41EA"/>
    <w:rsid w:val="001B5874"/>
    <w:rsid w:val="001B58A3"/>
    <w:rsid w:val="001B6426"/>
    <w:rsid w:val="001B6602"/>
    <w:rsid w:val="001B6A7F"/>
    <w:rsid w:val="001B7CF4"/>
    <w:rsid w:val="001C11B4"/>
    <w:rsid w:val="001C18C9"/>
    <w:rsid w:val="001C1F36"/>
    <w:rsid w:val="001C2897"/>
    <w:rsid w:val="001C3749"/>
    <w:rsid w:val="001C3A76"/>
    <w:rsid w:val="001C4FA0"/>
    <w:rsid w:val="001C52A3"/>
    <w:rsid w:val="001C5B8D"/>
    <w:rsid w:val="001C5CA4"/>
    <w:rsid w:val="001C5E44"/>
    <w:rsid w:val="001D078D"/>
    <w:rsid w:val="001D1A61"/>
    <w:rsid w:val="001D224A"/>
    <w:rsid w:val="001D2258"/>
    <w:rsid w:val="001D3515"/>
    <w:rsid w:val="001D351D"/>
    <w:rsid w:val="001D3EA0"/>
    <w:rsid w:val="001D4043"/>
    <w:rsid w:val="001D4EF4"/>
    <w:rsid w:val="001D536A"/>
    <w:rsid w:val="001D59A5"/>
    <w:rsid w:val="001D7037"/>
    <w:rsid w:val="001E196C"/>
    <w:rsid w:val="001E26D8"/>
    <w:rsid w:val="001E2D94"/>
    <w:rsid w:val="001E3137"/>
    <w:rsid w:val="001E3EEA"/>
    <w:rsid w:val="001E41A3"/>
    <w:rsid w:val="001E41F7"/>
    <w:rsid w:val="001E556B"/>
    <w:rsid w:val="001E5DFA"/>
    <w:rsid w:val="001E73A5"/>
    <w:rsid w:val="001E740B"/>
    <w:rsid w:val="001E7F18"/>
    <w:rsid w:val="001F0559"/>
    <w:rsid w:val="001F1577"/>
    <w:rsid w:val="001F3376"/>
    <w:rsid w:val="001F3B11"/>
    <w:rsid w:val="001F53BF"/>
    <w:rsid w:val="001F5749"/>
    <w:rsid w:val="001F607D"/>
    <w:rsid w:val="00200C91"/>
    <w:rsid w:val="0020175B"/>
    <w:rsid w:val="00202E5C"/>
    <w:rsid w:val="00205139"/>
    <w:rsid w:val="0020647C"/>
    <w:rsid w:val="00206BB6"/>
    <w:rsid w:val="00210156"/>
    <w:rsid w:val="00213811"/>
    <w:rsid w:val="00213E70"/>
    <w:rsid w:val="00214B6C"/>
    <w:rsid w:val="00215490"/>
    <w:rsid w:val="00215F1F"/>
    <w:rsid w:val="00216010"/>
    <w:rsid w:val="00216204"/>
    <w:rsid w:val="00216E44"/>
    <w:rsid w:val="002176C4"/>
    <w:rsid w:val="00217958"/>
    <w:rsid w:val="00217F63"/>
    <w:rsid w:val="0022044D"/>
    <w:rsid w:val="0022081E"/>
    <w:rsid w:val="00220BAA"/>
    <w:rsid w:val="00221596"/>
    <w:rsid w:val="00221F15"/>
    <w:rsid w:val="002225A3"/>
    <w:rsid w:val="00222700"/>
    <w:rsid w:val="00222A46"/>
    <w:rsid w:val="002233D6"/>
    <w:rsid w:val="0022354A"/>
    <w:rsid w:val="00224E98"/>
    <w:rsid w:val="00226B36"/>
    <w:rsid w:val="00226D34"/>
    <w:rsid w:val="002307ED"/>
    <w:rsid w:val="002315B6"/>
    <w:rsid w:val="00231EFB"/>
    <w:rsid w:val="002329DA"/>
    <w:rsid w:val="0023370F"/>
    <w:rsid w:val="00233FC4"/>
    <w:rsid w:val="00234D84"/>
    <w:rsid w:val="00234F23"/>
    <w:rsid w:val="002354B0"/>
    <w:rsid w:val="002354E9"/>
    <w:rsid w:val="00240E6F"/>
    <w:rsid w:val="00241A38"/>
    <w:rsid w:val="002422BE"/>
    <w:rsid w:val="0024407F"/>
    <w:rsid w:val="002456B0"/>
    <w:rsid w:val="00245871"/>
    <w:rsid w:val="00246CA9"/>
    <w:rsid w:val="00247004"/>
    <w:rsid w:val="00247F11"/>
    <w:rsid w:val="00250C2F"/>
    <w:rsid w:val="00250D02"/>
    <w:rsid w:val="00250D62"/>
    <w:rsid w:val="00250E74"/>
    <w:rsid w:val="002519AE"/>
    <w:rsid w:val="00251DBE"/>
    <w:rsid w:val="002523F6"/>
    <w:rsid w:val="00252716"/>
    <w:rsid w:val="00252D9B"/>
    <w:rsid w:val="002544E9"/>
    <w:rsid w:val="002547B0"/>
    <w:rsid w:val="00256B1E"/>
    <w:rsid w:val="002573F7"/>
    <w:rsid w:val="00260809"/>
    <w:rsid w:val="00260B25"/>
    <w:rsid w:val="0026229E"/>
    <w:rsid w:val="00262B19"/>
    <w:rsid w:val="00262BD1"/>
    <w:rsid w:val="0026328E"/>
    <w:rsid w:val="00264C33"/>
    <w:rsid w:val="00265507"/>
    <w:rsid w:val="00265625"/>
    <w:rsid w:val="002658F0"/>
    <w:rsid w:val="00265CC4"/>
    <w:rsid w:val="002669FD"/>
    <w:rsid w:val="00267550"/>
    <w:rsid w:val="00270E88"/>
    <w:rsid w:val="002712BE"/>
    <w:rsid w:val="00271893"/>
    <w:rsid w:val="0027194C"/>
    <w:rsid w:val="00271A69"/>
    <w:rsid w:val="00273E5D"/>
    <w:rsid w:val="00275BCB"/>
    <w:rsid w:val="0027657D"/>
    <w:rsid w:val="00276E48"/>
    <w:rsid w:val="00277369"/>
    <w:rsid w:val="00277EE9"/>
    <w:rsid w:val="00277F31"/>
    <w:rsid w:val="00280432"/>
    <w:rsid w:val="00280AFF"/>
    <w:rsid w:val="00281034"/>
    <w:rsid w:val="0028177E"/>
    <w:rsid w:val="00282183"/>
    <w:rsid w:val="00283CFC"/>
    <w:rsid w:val="002848B8"/>
    <w:rsid w:val="00286C01"/>
    <w:rsid w:val="00286FE6"/>
    <w:rsid w:val="00287178"/>
    <w:rsid w:val="00287FB5"/>
    <w:rsid w:val="00292761"/>
    <w:rsid w:val="00293C3F"/>
    <w:rsid w:val="00293EA6"/>
    <w:rsid w:val="00293FDA"/>
    <w:rsid w:val="00294143"/>
    <w:rsid w:val="00294AC9"/>
    <w:rsid w:val="00294D85"/>
    <w:rsid w:val="002958F7"/>
    <w:rsid w:val="0029638E"/>
    <w:rsid w:val="002A09A4"/>
    <w:rsid w:val="002A0BEB"/>
    <w:rsid w:val="002A0C47"/>
    <w:rsid w:val="002A1389"/>
    <w:rsid w:val="002A141F"/>
    <w:rsid w:val="002A1534"/>
    <w:rsid w:val="002A4AEE"/>
    <w:rsid w:val="002A5279"/>
    <w:rsid w:val="002A53D6"/>
    <w:rsid w:val="002A5891"/>
    <w:rsid w:val="002A61A7"/>
    <w:rsid w:val="002A6F06"/>
    <w:rsid w:val="002A6F9A"/>
    <w:rsid w:val="002A7686"/>
    <w:rsid w:val="002B057D"/>
    <w:rsid w:val="002B06D9"/>
    <w:rsid w:val="002B07C6"/>
    <w:rsid w:val="002B0CE9"/>
    <w:rsid w:val="002B1037"/>
    <w:rsid w:val="002B1415"/>
    <w:rsid w:val="002B20CC"/>
    <w:rsid w:val="002B3242"/>
    <w:rsid w:val="002B3F08"/>
    <w:rsid w:val="002B5A78"/>
    <w:rsid w:val="002B745F"/>
    <w:rsid w:val="002C0F4F"/>
    <w:rsid w:val="002C1D90"/>
    <w:rsid w:val="002C2AD0"/>
    <w:rsid w:val="002C2E43"/>
    <w:rsid w:val="002C324B"/>
    <w:rsid w:val="002C3C3C"/>
    <w:rsid w:val="002C4770"/>
    <w:rsid w:val="002C5514"/>
    <w:rsid w:val="002C7744"/>
    <w:rsid w:val="002D00B4"/>
    <w:rsid w:val="002D1F03"/>
    <w:rsid w:val="002D2201"/>
    <w:rsid w:val="002D226C"/>
    <w:rsid w:val="002D23BC"/>
    <w:rsid w:val="002D30B2"/>
    <w:rsid w:val="002D315F"/>
    <w:rsid w:val="002D325E"/>
    <w:rsid w:val="002D363D"/>
    <w:rsid w:val="002E026A"/>
    <w:rsid w:val="002E0CA5"/>
    <w:rsid w:val="002E0D0F"/>
    <w:rsid w:val="002E1A30"/>
    <w:rsid w:val="002E2728"/>
    <w:rsid w:val="002E30FA"/>
    <w:rsid w:val="002E38FD"/>
    <w:rsid w:val="002E49F9"/>
    <w:rsid w:val="002E682D"/>
    <w:rsid w:val="002E7BAB"/>
    <w:rsid w:val="002F0C75"/>
    <w:rsid w:val="002F0EA9"/>
    <w:rsid w:val="002F22B5"/>
    <w:rsid w:val="002F2724"/>
    <w:rsid w:val="002F311B"/>
    <w:rsid w:val="002F3A10"/>
    <w:rsid w:val="002F6AB0"/>
    <w:rsid w:val="002F7283"/>
    <w:rsid w:val="002F7A25"/>
    <w:rsid w:val="003005E4"/>
    <w:rsid w:val="00300681"/>
    <w:rsid w:val="003007B7"/>
    <w:rsid w:val="0030205F"/>
    <w:rsid w:val="00302ADA"/>
    <w:rsid w:val="00303506"/>
    <w:rsid w:val="00303D19"/>
    <w:rsid w:val="003046EB"/>
    <w:rsid w:val="00304A5B"/>
    <w:rsid w:val="00305DD5"/>
    <w:rsid w:val="003065DB"/>
    <w:rsid w:val="0030687E"/>
    <w:rsid w:val="00306A1B"/>
    <w:rsid w:val="00306FC9"/>
    <w:rsid w:val="003070BE"/>
    <w:rsid w:val="003070F4"/>
    <w:rsid w:val="00313A22"/>
    <w:rsid w:val="003143B9"/>
    <w:rsid w:val="00315777"/>
    <w:rsid w:val="00316315"/>
    <w:rsid w:val="00317514"/>
    <w:rsid w:val="00317D64"/>
    <w:rsid w:val="0032030F"/>
    <w:rsid w:val="00321252"/>
    <w:rsid w:val="00321F58"/>
    <w:rsid w:val="003227A3"/>
    <w:rsid w:val="00322EBE"/>
    <w:rsid w:val="003230CC"/>
    <w:rsid w:val="003233C3"/>
    <w:rsid w:val="00323C65"/>
    <w:rsid w:val="003258D4"/>
    <w:rsid w:val="00326440"/>
    <w:rsid w:val="00327571"/>
    <w:rsid w:val="00327F60"/>
    <w:rsid w:val="00330CEB"/>
    <w:rsid w:val="00330D8D"/>
    <w:rsid w:val="00330F96"/>
    <w:rsid w:val="0033246C"/>
    <w:rsid w:val="003342CD"/>
    <w:rsid w:val="00334FC1"/>
    <w:rsid w:val="00335925"/>
    <w:rsid w:val="00341521"/>
    <w:rsid w:val="0034180D"/>
    <w:rsid w:val="00343A69"/>
    <w:rsid w:val="00343ACD"/>
    <w:rsid w:val="0034412B"/>
    <w:rsid w:val="00344E1A"/>
    <w:rsid w:val="00344E6F"/>
    <w:rsid w:val="003451F5"/>
    <w:rsid w:val="00346DBA"/>
    <w:rsid w:val="0034701B"/>
    <w:rsid w:val="0035062E"/>
    <w:rsid w:val="00351CF4"/>
    <w:rsid w:val="00352231"/>
    <w:rsid w:val="00352A6B"/>
    <w:rsid w:val="003532FA"/>
    <w:rsid w:val="00354481"/>
    <w:rsid w:val="00357DE9"/>
    <w:rsid w:val="00360637"/>
    <w:rsid w:val="003615E7"/>
    <w:rsid w:val="00361633"/>
    <w:rsid w:val="00361F15"/>
    <w:rsid w:val="00363FB9"/>
    <w:rsid w:val="00366391"/>
    <w:rsid w:val="00366A49"/>
    <w:rsid w:val="00370563"/>
    <w:rsid w:val="00370C9A"/>
    <w:rsid w:val="00373050"/>
    <w:rsid w:val="003742DC"/>
    <w:rsid w:val="003776F8"/>
    <w:rsid w:val="00380F2D"/>
    <w:rsid w:val="00381AC2"/>
    <w:rsid w:val="00381D26"/>
    <w:rsid w:val="00383A64"/>
    <w:rsid w:val="003848D0"/>
    <w:rsid w:val="00384EE6"/>
    <w:rsid w:val="003858A9"/>
    <w:rsid w:val="0038594B"/>
    <w:rsid w:val="00385F44"/>
    <w:rsid w:val="00386333"/>
    <w:rsid w:val="00386478"/>
    <w:rsid w:val="00387789"/>
    <w:rsid w:val="00387996"/>
    <w:rsid w:val="003910B7"/>
    <w:rsid w:val="00391CD4"/>
    <w:rsid w:val="0039246F"/>
    <w:rsid w:val="0039349C"/>
    <w:rsid w:val="00394051"/>
    <w:rsid w:val="00394EF9"/>
    <w:rsid w:val="00394F1F"/>
    <w:rsid w:val="00395359"/>
    <w:rsid w:val="003961EA"/>
    <w:rsid w:val="00396431"/>
    <w:rsid w:val="00397A1F"/>
    <w:rsid w:val="00397AFA"/>
    <w:rsid w:val="00397D22"/>
    <w:rsid w:val="003A0425"/>
    <w:rsid w:val="003A0F65"/>
    <w:rsid w:val="003A27BC"/>
    <w:rsid w:val="003A4BAA"/>
    <w:rsid w:val="003A52EC"/>
    <w:rsid w:val="003A6FE4"/>
    <w:rsid w:val="003A766C"/>
    <w:rsid w:val="003B0704"/>
    <w:rsid w:val="003B0BB7"/>
    <w:rsid w:val="003B10B5"/>
    <w:rsid w:val="003B12BC"/>
    <w:rsid w:val="003B1985"/>
    <w:rsid w:val="003B1A3C"/>
    <w:rsid w:val="003B531A"/>
    <w:rsid w:val="003B53CB"/>
    <w:rsid w:val="003B5777"/>
    <w:rsid w:val="003B5B31"/>
    <w:rsid w:val="003C1151"/>
    <w:rsid w:val="003C1ADC"/>
    <w:rsid w:val="003C1C2A"/>
    <w:rsid w:val="003C2A09"/>
    <w:rsid w:val="003C6480"/>
    <w:rsid w:val="003C65DB"/>
    <w:rsid w:val="003C67F4"/>
    <w:rsid w:val="003C6C40"/>
    <w:rsid w:val="003C7860"/>
    <w:rsid w:val="003C795C"/>
    <w:rsid w:val="003C7B54"/>
    <w:rsid w:val="003D01EA"/>
    <w:rsid w:val="003D1184"/>
    <w:rsid w:val="003D1E49"/>
    <w:rsid w:val="003D2C6F"/>
    <w:rsid w:val="003D30BA"/>
    <w:rsid w:val="003D3342"/>
    <w:rsid w:val="003D3557"/>
    <w:rsid w:val="003D3C05"/>
    <w:rsid w:val="003D40B2"/>
    <w:rsid w:val="003D4652"/>
    <w:rsid w:val="003D5510"/>
    <w:rsid w:val="003D7070"/>
    <w:rsid w:val="003D70D1"/>
    <w:rsid w:val="003E13E6"/>
    <w:rsid w:val="003E2E90"/>
    <w:rsid w:val="003E33A8"/>
    <w:rsid w:val="003E3B86"/>
    <w:rsid w:val="003E41C0"/>
    <w:rsid w:val="003E5C35"/>
    <w:rsid w:val="003E6855"/>
    <w:rsid w:val="003E6DF4"/>
    <w:rsid w:val="003F03A1"/>
    <w:rsid w:val="003F0B67"/>
    <w:rsid w:val="003F0D44"/>
    <w:rsid w:val="003F0EF0"/>
    <w:rsid w:val="003F0F89"/>
    <w:rsid w:val="003F124F"/>
    <w:rsid w:val="003F1447"/>
    <w:rsid w:val="003F1EA0"/>
    <w:rsid w:val="003F2FA2"/>
    <w:rsid w:val="003F468B"/>
    <w:rsid w:val="003F4CDF"/>
    <w:rsid w:val="003F50FC"/>
    <w:rsid w:val="003F606D"/>
    <w:rsid w:val="003F6432"/>
    <w:rsid w:val="003F6BD2"/>
    <w:rsid w:val="003F70B7"/>
    <w:rsid w:val="003F71EC"/>
    <w:rsid w:val="003F7871"/>
    <w:rsid w:val="003F7D7A"/>
    <w:rsid w:val="00400F95"/>
    <w:rsid w:val="00401E0F"/>
    <w:rsid w:val="0040345B"/>
    <w:rsid w:val="00403AC5"/>
    <w:rsid w:val="00404731"/>
    <w:rsid w:val="00404AFF"/>
    <w:rsid w:val="004053D4"/>
    <w:rsid w:val="004066C8"/>
    <w:rsid w:val="00406798"/>
    <w:rsid w:val="00406C85"/>
    <w:rsid w:val="00406F4C"/>
    <w:rsid w:val="00407A98"/>
    <w:rsid w:val="0041025B"/>
    <w:rsid w:val="004110B4"/>
    <w:rsid w:val="00411434"/>
    <w:rsid w:val="004131D1"/>
    <w:rsid w:val="004143D4"/>
    <w:rsid w:val="00416E47"/>
    <w:rsid w:val="00417350"/>
    <w:rsid w:val="004177E9"/>
    <w:rsid w:val="004209D5"/>
    <w:rsid w:val="00420FBA"/>
    <w:rsid w:val="00422CD9"/>
    <w:rsid w:val="00423E57"/>
    <w:rsid w:val="00426C49"/>
    <w:rsid w:val="004277A0"/>
    <w:rsid w:val="00427921"/>
    <w:rsid w:val="00427D27"/>
    <w:rsid w:val="00430A81"/>
    <w:rsid w:val="004313AA"/>
    <w:rsid w:val="0043153C"/>
    <w:rsid w:val="004318B0"/>
    <w:rsid w:val="0043303C"/>
    <w:rsid w:val="00433293"/>
    <w:rsid w:val="00433A66"/>
    <w:rsid w:val="00433E2F"/>
    <w:rsid w:val="00435F2F"/>
    <w:rsid w:val="004378EF"/>
    <w:rsid w:val="00440601"/>
    <w:rsid w:val="004412C4"/>
    <w:rsid w:val="00442564"/>
    <w:rsid w:val="00442721"/>
    <w:rsid w:val="004427CC"/>
    <w:rsid w:val="004432D9"/>
    <w:rsid w:val="00444698"/>
    <w:rsid w:val="00444A75"/>
    <w:rsid w:val="004455C4"/>
    <w:rsid w:val="00450FBF"/>
    <w:rsid w:val="00452989"/>
    <w:rsid w:val="00452A4E"/>
    <w:rsid w:val="0045358A"/>
    <w:rsid w:val="00453CDC"/>
    <w:rsid w:val="00454029"/>
    <w:rsid w:val="00454CB0"/>
    <w:rsid w:val="00454DC5"/>
    <w:rsid w:val="004550E9"/>
    <w:rsid w:val="0045782D"/>
    <w:rsid w:val="00461037"/>
    <w:rsid w:val="00461531"/>
    <w:rsid w:val="004615C8"/>
    <w:rsid w:val="00461D4B"/>
    <w:rsid w:val="00463766"/>
    <w:rsid w:val="004673F4"/>
    <w:rsid w:val="00467718"/>
    <w:rsid w:val="00471D43"/>
    <w:rsid w:val="00471E85"/>
    <w:rsid w:val="0047438D"/>
    <w:rsid w:val="0047484E"/>
    <w:rsid w:val="00474A2B"/>
    <w:rsid w:val="00475738"/>
    <w:rsid w:val="004804F3"/>
    <w:rsid w:val="00481A36"/>
    <w:rsid w:val="00481C48"/>
    <w:rsid w:val="0048299F"/>
    <w:rsid w:val="004832C2"/>
    <w:rsid w:val="00484924"/>
    <w:rsid w:val="00484D43"/>
    <w:rsid w:val="0048553A"/>
    <w:rsid w:val="004859CD"/>
    <w:rsid w:val="004863C7"/>
    <w:rsid w:val="00486BC2"/>
    <w:rsid w:val="004876C3"/>
    <w:rsid w:val="00490336"/>
    <w:rsid w:val="0049066C"/>
    <w:rsid w:val="00490F6F"/>
    <w:rsid w:val="00491E34"/>
    <w:rsid w:val="0049300B"/>
    <w:rsid w:val="00493695"/>
    <w:rsid w:val="00494487"/>
    <w:rsid w:val="00494513"/>
    <w:rsid w:val="0049455A"/>
    <w:rsid w:val="004945A3"/>
    <w:rsid w:val="0049472E"/>
    <w:rsid w:val="00494A6F"/>
    <w:rsid w:val="00495D70"/>
    <w:rsid w:val="00497574"/>
    <w:rsid w:val="00497D61"/>
    <w:rsid w:val="004A16B7"/>
    <w:rsid w:val="004A1B5E"/>
    <w:rsid w:val="004A2AE6"/>
    <w:rsid w:val="004A2C62"/>
    <w:rsid w:val="004A4CF5"/>
    <w:rsid w:val="004A4D30"/>
    <w:rsid w:val="004A4EA4"/>
    <w:rsid w:val="004A6678"/>
    <w:rsid w:val="004A7008"/>
    <w:rsid w:val="004B2F04"/>
    <w:rsid w:val="004B4625"/>
    <w:rsid w:val="004B4B78"/>
    <w:rsid w:val="004B542F"/>
    <w:rsid w:val="004B5723"/>
    <w:rsid w:val="004B64DF"/>
    <w:rsid w:val="004B7CE7"/>
    <w:rsid w:val="004C0592"/>
    <w:rsid w:val="004C27AA"/>
    <w:rsid w:val="004C3401"/>
    <w:rsid w:val="004C37A4"/>
    <w:rsid w:val="004C4068"/>
    <w:rsid w:val="004C47D6"/>
    <w:rsid w:val="004C4F1A"/>
    <w:rsid w:val="004C6222"/>
    <w:rsid w:val="004C672A"/>
    <w:rsid w:val="004C6BF3"/>
    <w:rsid w:val="004C7CDD"/>
    <w:rsid w:val="004D0BB8"/>
    <w:rsid w:val="004D0E3E"/>
    <w:rsid w:val="004D1930"/>
    <w:rsid w:val="004D243C"/>
    <w:rsid w:val="004D2AAE"/>
    <w:rsid w:val="004D2E41"/>
    <w:rsid w:val="004D31BC"/>
    <w:rsid w:val="004D3A5B"/>
    <w:rsid w:val="004D3C53"/>
    <w:rsid w:val="004D3CC3"/>
    <w:rsid w:val="004D465A"/>
    <w:rsid w:val="004D4F04"/>
    <w:rsid w:val="004D5400"/>
    <w:rsid w:val="004D7D9F"/>
    <w:rsid w:val="004E0E7A"/>
    <w:rsid w:val="004E15F1"/>
    <w:rsid w:val="004E17B4"/>
    <w:rsid w:val="004E2511"/>
    <w:rsid w:val="004E2B51"/>
    <w:rsid w:val="004E332C"/>
    <w:rsid w:val="004E38DA"/>
    <w:rsid w:val="004E41D4"/>
    <w:rsid w:val="004E6582"/>
    <w:rsid w:val="004E6789"/>
    <w:rsid w:val="004E6A72"/>
    <w:rsid w:val="004F02D3"/>
    <w:rsid w:val="004F10D8"/>
    <w:rsid w:val="004F1C8E"/>
    <w:rsid w:val="004F1EC8"/>
    <w:rsid w:val="004F22CE"/>
    <w:rsid w:val="004F2F13"/>
    <w:rsid w:val="004F3513"/>
    <w:rsid w:val="004F4787"/>
    <w:rsid w:val="00500BC5"/>
    <w:rsid w:val="00500D3D"/>
    <w:rsid w:val="0050252F"/>
    <w:rsid w:val="005025A9"/>
    <w:rsid w:val="00503444"/>
    <w:rsid w:val="0050478B"/>
    <w:rsid w:val="00504AF9"/>
    <w:rsid w:val="00504B58"/>
    <w:rsid w:val="005071D8"/>
    <w:rsid w:val="00507EFD"/>
    <w:rsid w:val="00512357"/>
    <w:rsid w:val="005144E6"/>
    <w:rsid w:val="00514E2E"/>
    <w:rsid w:val="00515183"/>
    <w:rsid w:val="005155CC"/>
    <w:rsid w:val="0052152E"/>
    <w:rsid w:val="005220BC"/>
    <w:rsid w:val="00522948"/>
    <w:rsid w:val="0052317D"/>
    <w:rsid w:val="00523303"/>
    <w:rsid w:val="005236A0"/>
    <w:rsid w:val="00524A9F"/>
    <w:rsid w:val="00526549"/>
    <w:rsid w:val="0053074D"/>
    <w:rsid w:val="00530FCD"/>
    <w:rsid w:val="00532254"/>
    <w:rsid w:val="005333E7"/>
    <w:rsid w:val="00533446"/>
    <w:rsid w:val="00534C19"/>
    <w:rsid w:val="00534EFB"/>
    <w:rsid w:val="00536305"/>
    <w:rsid w:val="005365F3"/>
    <w:rsid w:val="00536C78"/>
    <w:rsid w:val="0054012C"/>
    <w:rsid w:val="00540B6C"/>
    <w:rsid w:val="00541616"/>
    <w:rsid w:val="00541B06"/>
    <w:rsid w:val="005429EA"/>
    <w:rsid w:val="00542EDC"/>
    <w:rsid w:val="0054428C"/>
    <w:rsid w:val="005448A3"/>
    <w:rsid w:val="00544DD8"/>
    <w:rsid w:val="00546512"/>
    <w:rsid w:val="005466D7"/>
    <w:rsid w:val="005471FF"/>
    <w:rsid w:val="0055044B"/>
    <w:rsid w:val="00550E5C"/>
    <w:rsid w:val="005511EF"/>
    <w:rsid w:val="0055356B"/>
    <w:rsid w:val="00554D0F"/>
    <w:rsid w:val="005550A7"/>
    <w:rsid w:val="005550ED"/>
    <w:rsid w:val="00556B2A"/>
    <w:rsid w:val="005573E4"/>
    <w:rsid w:val="00560CC8"/>
    <w:rsid w:val="00560DB8"/>
    <w:rsid w:val="005610DD"/>
    <w:rsid w:val="00561A7E"/>
    <w:rsid w:val="00562458"/>
    <w:rsid w:val="00562DE8"/>
    <w:rsid w:val="00563919"/>
    <w:rsid w:val="00563BBA"/>
    <w:rsid w:val="00565B55"/>
    <w:rsid w:val="00566B5F"/>
    <w:rsid w:val="0056751C"/>
    <w:rsid w:val="00567CED"/>
    <w:rsid w:val="00567E81"/>
    <w:rsid w:val="005703DA"/>
    <w:rsid w:val="005716A2"/>
    <w:rsid w:val="00572BA5"/>
    <w:rsid w:val="00572C1C"/>
    <w:rsid w:val="0057353D"/>
    <w:rsid w:val="00573D9A"/>
    <w:rsid w:val="00574C87"/>
    <w:rsid w:val="00575759"/>
    <w:rsid w:val="00575A69"/>
    <w:rsid w:val="0057727B"/>
    <w:rsid w:val="00581A26"/>
    <w:rsid w:val="0058224B"/>
    <w:rsid w:val="00582834"/>
    <w:rsid w:val="00582C10"/>
    <w:rsid w:val="00582DCB"/>
    <w:rsid w:val="00585127"/>
    <w:rsid w:val="0058516E"/>
    <w:rsid w:val="0058595E"/>
    <w:rsid w:val="00587633"/>
    <w:rsid w:val="005906B0"/>
    <w:rsid w:val="00591A4D"/>
    <w:rsid w:val="00591EE8"/>
    <w:rsid w:val="0059371C"/>
    <w:rsid w:val="005951A0"/>
    <w:rsid w:val="005966F1"/>
    <w:rsid w:val="00596DA5"/>
    <w:rsid w:val="00597C9A"/>
    <w:rsid w:val="005A7C23"/>
    <w:rsid w:val="005A7E6C"/>
    <w:rsid w:val="005A7FB5"/>
    <w:rsid w:val="005B0013"/>
    <w:rsid w:val="005B391A"/>
    <w:rsid w:val="005B4370"/>
    <w:rsid w:val="005B4CD9"/>
    <w:rsid w:val="005B4F05"/>
    <w:rsid w:val="005B5B51"/>
    <w:rsid w:val="005B6B5B"/>
    <w:rsid w:val="005B7168"/>
    <w:rsid w:val="005C240E"/>
    <w:rsid w:val="005C4CDA"/>
    <w:rsid w:val="005C74EA"/>
    <w:rsid w:val="005C7D2E"/>
    <w:rsid w:val="005D0B8F"/>
    <w:rsid w:val="005D0D76"/>
    <w:rsid w:val="005D142B"/>
    <w:rsid w:val="005D1770"/>
    <w:rsid w:val="005D18CC"/>
    <w:rsid w:val="005D1CBC"/>
    <w:rsid w:val="005D1FC6"/>
    <w:rsid w:val="005D297C"/>
    <w:rsid w:val="005D3BAB"/>
    <w:rsid w:val="005D3D72"/>
    <w:rsid w:val="005D4CD1"/>
    <w:rsid w:val="005D6D77"/>
    <w:rsid w:val="005D7396"/>
    <w:rsid w:val="005E012F"/>
    <w:rsid w:val="005E0FDE"/>
    <w:rsid w:val="005E1147"/>
    <w:rsid w:val="005E2914"/>
    <w:rsid w:val="005E307C"/>
    <w:rsid w:val="005E33B1"/>
    <w:rsid w:val="005E5287"/>
    <w:rsid w:val="005E7619"/>
    <w:rsid w:val="005F0331"/>
    <w:rsid w:val="005F0AF8"/>
    <w:rsid w:val="005F28FA"/>
    <w:rsid w:val="005F2906"/>
    <w:rsid w:val="005F2DC5"/>
    <w:rsid w:val="005F3B8C"/>
    <w:rsid w:val="005F4294"/>
    <w:rsid w:val="005F42CB"/>
    <w:rsid w:val="005F49EB"/>
    <w:rsid w:val="005F4B47"/>
    <w:rsid w:val="005F5B55"/>
    <w:rsid w:val="005F5CA3"/>
    <w:rsid w:val="00600293"/>
    <w:rsid w:val="006015BC"/>
    <w:rsid w:val="00601DFB"/>
    <w:rsid w:val="00602DA9"/>
    <w:rsid w:val="00604346"/>
    <w:rsid w:val="0060468A"/>
    <w:rsid w:val="0060480B"/>
    <w:rsid w:val="00606FFE"/>
    <w:rsid w:val="00607CBB"/>
    <w:rsid w:val="0061035A"/>
    <w:rsid w:val="006138D3"/>
    <w:rsid w:val="00613EB2"/>
    <w:rsid w:val="00614242"/>
    <w:rsid w:val="0061483E"/>
    <w:rsid w:val="00614AFE"/>
    <w:rsid w:val="006161F7"/>
    <w:rsid w:val="006207C8"/>
    <w:rsid w:val="006211A6"/>
    <w:rsid w:val="006227F7"/>
    <w:rsid w:val="006247A8"/>
    <w:rsid w:val="00624B14"/>
    <w:rsid w:val="00625134"/>
    <w:rsid w:val="006252FA"/>
    <w:rsid w:val="00626309"/>
    <w:rsid w:val="006270F0"/>
    <w:rsid w:val="00627BBB"/>
    <w:rsid w:val="006310B2"/>
    <w:rsid w:val="006313B5"/>
    <w:rsid w:val="00631F4A"/>
    <w:rsid w:val="00632340"/>
    <w:rsid w:val="0063306E"/>
    <w:rsid w:val="00636008"/>
    <w:rsid w:val="00637792"/>
    <w:rsid w:val="00637FA2"/>
    <w:rsid w:val="00641333"/>
    <w:rsid w:val="006413E1"/>
    <w:rsid w:val="00642267"/>
    <w:rsid w:val="006458F7"/>
    <w:rsid w:val="00646B61"/>
    <w:rsid w:val="00647027"/>
    <w:rsid w:val="00647482"/>
    <w:rsid w:val="00650D52"/>
    <w:rsid w:val="00652C42"/>
    <w:rsid w:val="00652DE0"/>
    <w:rsid w:val="0065490D"/>
    <w:rsid w:val="00655B9B"/>
    <w:rsid w:val="0065653A"/>
    <w:rsid w:val="006572E9"/>
    <w:rsid w:val="00657C82"/>
    <w:rsid w:val="00657F66"/>
    <w:rsid w:val="006623E3"/>
    <w:rsid w:val="00662A18"/>
    <w:rsid w:val="00662AA0"/>
    <w:rsid w:val="00663B80"/>
    <w:rsid w:val="0066422C"/>
    <w:rsid w:val="00664B78"/>
    <w:rsid w:val="0066596D"/>
    <w:rsid w:val="006659B5"/>
    <w:rsid w:val="00665F6C"/>
    <w:rsid w:val="00666766"/>
    <w:rsid w:val="0066686A"/>
    <w:rsid w:val="0066767D"/>
    <w:rsid w:val="006711EB"/>
    <w:rsid w:val="0067180C"/>
    <w:rsid w:val="00672332"/>
    <w:rsid w:val="0067286A"/>
    <w:rsid w:val="0067300E"/>
    <w:rsid w:val="006734E6"/>
    <w:rsid w:val="00674F71"/>
    <w:rsid w:val="00675079"/>
    <w:rsid w:val="00675468"/>
    <w:rsid w:val="00675ED6"/>
    <w:rsid w:val="00676276"/>
    <w:rsid w:val="00677BEE"/>
    <w:rsid w:val="006805EE"/>
    <w:rsid w:val="0068178C"/>
    <w:rsid w:val="00682304"/>
    <w:rsid w:val="00682772"/>
    <w:rsid w:val="006836E7"/>
    <w:rsid w:val="0068552C"/>
    <w:rsid w:val="006855C9"/>
    <w:rsid w:val="00686029"/>
    <w:rsid w:val="00686A8E"/>
    <w:rsid w:val="0069024D"/>
    <w:rsid w:val="006912C0"/>
    <w:rsid w:val="00692701"/>
    <w:rsid w:val="00693A40"/>
    <w:rsid w:val="00693C3F"/>
    <w:rsid w:val="00695322"/>
    <w:rsid w:val="00696026"/>
    <w:rsid w:val="006969E1"/>
    <w:rsid w:val="006A236A"/>
    <w:rsid w:val="006A2588"/>
    <w:rsid w:val="006A36CA"/>
    <w:rsid w:val="006A4939"/>
    <w:rsid w:val="006A55A7"/>
    <w:rsid w:val="006A5A77"/>
    <w:rsid w:val="006A628C"/>
    <w:rsid w:val="006A6A3D"/>
    <w:rsid w:val="006A76CD"/>
    <w:rsid w:val="006A7AFE"/>
    <w:rsid w:val="006A7B85"/>
    <w:rsid w:val="006B0E48"/>
    <w:rsid w:val="006B0F57"/>
    <w:rsid w:val="006B2419"/>
    <w:rsid w:val="006B2680"/>
    <w:rsid w:val="006B323B"/>
    <w:rsid w:val="006B37F4"/>
    <w:rsid w:val="006B3A86"/>
    <w:rsid w:val="006B403D"/>
    <w:rsid w:val="006B410F"/>
    <w:rsid w:val="006B5B51"/>
    <w:rsid w:val="006B5D14"/>
    <w:rsid w:val="006B615E"/>
    <w:rsid w:val="006B6444"/>
    <w:rsid w:val="006B6783"/>
    <w:rsid w:val="006B69F8"/>
    <w:rsid w:val="006C0A4D"/>
    <w:rsid w:val="006C14EC"/>
    <w:rsid w:val="006C17C6"/>
    <w:rsid w:val="006C1FF7"/>
    <w:rsid w:val="006C2249"/>
    <w:rsid w:val="006C2C09"/>
    <w:rsid w:val="006C2D58"/>
    <w:rsid w:val="006C3A6C"/>
    <w:rsid w:val="006C3C76"/>
    <w:rsid w:val="006C549B"/>
    <w:rsid w:val="006C6D26"/>
    <w:rsid w:val="006C7E0F"/>
    <w:rsid w:val="006D1EF6"/>
    <w:rsid w:val="006D3C85"/>
    <w:rsid w:val="006D443F"/>
    <w:rsid w:val="006D4ABF"/>
    <w:rsid w:val="006D5DE3"/>
    <w:rsid w:val="006D65FB"/>
    <w:rsid w:val="006D740B"/>
    <w:rsid w:val="006E12D6"/>
    <w:rsid w:val="006E3A06"/>
    <w:rsid w:val="006E3AC4"/>
    <w:rsid w:val="006E798F"/>
    <w:rsid w:val="006E7C9A"/>
    <w:rsid w:val="006E7E2E"/>
    <w:rsid w:val="006E7F8C"/>
    <w:rsid w:val="006F0529"/>
    <w:rsid w:val="006F1B72"/>
    <w:rsid w:val="006F1FE8"/>
    <w:rsid w:val="006F20C2"/>
    <w:rsid w:val="006F2ACA"/>
    <w:rsid w:val="006F2EF2"/>
    <w:rsid w:val="006F5D58"/>
    <w:rsid w:val="006F5DD5"/>
    <w:rsid w:val="006F6DF4"/>
    <w:rsid w:val="00700735"/>
    <w:rsid w:val="0070087D"/>
    <w:rsid w:val="00700AE6"/>
    <w:rsid w:val="00702429"/>
    <w:rsid w:val="00703112"/>
    <w:rsid w:val="00704A8D"/>
    <w:rsid w:val="00705253"/>
    <w:rsid w:val="00705579"/>
    <w:rsid w:val="007056CC"/>
    <w:rsid w:val="00705BC9"/>
    <w:rsid w:val="00706B37"/>
    <w:rsid w:val="00706CB1"/>
    <w:rsid w:val="0071009E"/>
    <w:rsid w:val="007107AA"/>
    <w:rsid w:val="007115F9"/>
    <w:rsid w:val="00711B0E"/>
    <w:rsid w:val="0071414A"/>
    <w:rsid w:val="00714707"/>
    <w:rsid w:val="00714FCB"/>
    <w:rsid w:val="00714FD9"/>
    <w:rsid w:val="00716527"/>
    <w:rsid w:val="0071717C"/>
    <w:rsid w:val="00721944"/>
    <w:rsid w:val="00721F64"/>
    <w:rsid w:val="00722EDE"/>
    <w:rsid w:val="0072388D"/>
    <w:rsid w:val="0072391A"/>
    <w:rsid w:val="00723DF3"/>
    <w:rsid w:val="00724F45"/>
    <w:rsid w:val="00725360"/>
    <w:rsid w:val="00725539"/>
    <w:rsid w:val="0072560D"/>
    <w:rsid w:val="00725A19"/>
    <w:rsid w:val="00727D1B"/>
    <w:rsid w:val="0073002E"/>
    <w:rsid w:val="00730CCA"/>
    <w:rsid w:val="00731509"/>
    <w:rsid w:val="00731D75"/>
    <w:rsid w:val="00732636"/>
    <w:rsid w:val="00732A11"/>
    <w:rsid w:val="007338C6"/>
    <w:rsid w:val="00734A5F"/>
    <w:rsid w:val="00734ED8"/>
    <w:rsid w:val="00735A11"/>
    <w:rsid w:val="007410EC"/>
    <w:rsid w:val="007412D1"/>
    <w:rsid w:val="00742388"/>
    <w:rsid w:val="007425E7"/>
    <w:rsid w:val="00742DD2"/>
    <w:rsid w:val="00744506"/>
    <w:rsid w:val="00744CE5"/>
    <w:rsid w:val="0074502B"/>
    <w:rsid w:val="007469FF"/>
    <w:rsid w:val="00751D94"/>
    <w:rsid w:val="00751F70"/>
    <w:rsid w:val="007521B7"/>
    <w:rsid w:val="007524B7"/>
    <w:rsid w:val="00754796"/>
    <w:rsid w:val="00754A97"/>
    <w:rsid w:val="00754C99"/>
    <w:rsid w:val="007550D6"/>
    <w:rsid w:val="0075640A"/>
    <w:rsid w:val="00756897"/>
    <w:rsid w:val="007602C7"/>
    <w:rsid w:val="00760541"/>
    <w:rsid w:val="00760B1B"/>
    <w:rsid w:val="00761FCF"/>
    <w:rsid w:val="00762943"/>
    <w:rsid w:val="0076304B"/>
    <w:rsid w:val="0076307B"/>
    <w:rsid w:val="007630A4"/>
    <w:rsid w:val="00763748"/>
    <w:rsid w:val="00763A84"/>
    <w:rsid w:val="00766D1D"/>
    <w:rsid w:val="00770088"/>
    <w:rsid w:val="007717C8"/>
    <w:rsid w:val="00773B2F"/>
    <w:rsid w:val="00774478"/>
    <w:rsid w:val="00774751"/>
    <w:rsid w:val="0077505F"/>
    <w:rsid w:val="00775F3E"/>
    <w:rsid w:val="007766CD"/>
    <w:rsid w:val="00776806"/>
    <w:rsid w:val="00777035"/>
    <w:rsid w:val="00777C52"/>
    <w:rsid w:val="00777E55"/>
    <w:rsid w:val="00777F6D"/>
    <w:rsid w:val="00782329"/>
    <w:rsid w:val="00782C06"/>
    <w:rsid w:val="007833D9"/>
    <w:rsid w:val="00784CD0"/>
    <w:rsid w:val="00785524"/>
    <w:rsid w:val="00787518"/>
    <w:rsid w:val="00787B6D"/>
    <w:rsid w:val="0079037A"/>
    <w:rsid w:val="007905C9"/>
    <w:rsid w:val="007924E3"/>
    <w:rsid w:val="00795DEF"/>
    <w:rsid w:val="00796F44"/>
    <w:rsid w:val="007A0386"/>
    <w:rsid w:val="007A36C4"/>
    <w:rsid w:val="007A4742"/>
    <w:rsid w:val="007A5CA9"/>
    <w:rsid w:val="007A63DB"/>
    <w:rsid w:val="007A6B11"/>
    <w:rsid w:val="007A7593"/>
    <w:rsid w:val="007B0469"/>
    <w:rsid w:val="007B0847"/>
    <w:rsid w:val="007B093E"/>
    <w:rsid w:val="007B1539"/>
    <w:rsid w:val="007B1FAE"/>
    <w:rsid w:val="007B2BD4"/>
    <w:rsid w:val="007B2E14"/>
    <w:rsid w:val="007B2FFF"/>
    <w:rsid w:val="007B31E5"/>
    <w:rsid w:val="007B3277"/>
    <w:rsid w:val="007B3711"/>
    <w:rsid w:val="007B3E89"/>
    <w:rsid w:val="007B4566"/>
    <w:rsid w:val="007B4D58"/>
    <w:rsid w:val="007B58B2"/>
    <w:rsid w:val="007B5D17"/>
    <w:rsid w:val="007B73CA"/>
    <w:rsid w:val="007B764C"/>
    <w:rsid w:val="007C093F"/>
    <w:rsid w:val="007C2D74"/>
    <w:rsid w:val="007C3708"/>
    <w:rsid w:val="007C3A45"/>
    <w:rsid w:val="007C3E5A"/>
    <w:rsid w:val="007C4537"/>
    <w:rsid w:val="007C4E58"/>
    <w:rsid w:val="007C596F"/>
    <w:rsid w:val="007C5D8A"/>
    <w:rsid w:val="007C6124"/>
    <w:rsid w:val="007C6FB7"/>
    <w:rsid w:val="007C71B1"/>
    <w:rsid w:val="007C7EA3"/>
    <w:rsid w:val="007D0981"/>
    <w:rsid w:val="007D0CC3"/>
    <w:rsid w:val="007D1572"/>
    <w:rsid w:val="007D1EEB"/>
    <w:rsid w:val="007D3EEE"/>
    <w:rsid w:val="007D5E81"/>
    <w:rsid w:val="007E0CC3"/>
    <w:rsid w:val="007E2B33"/>
    <w:rsid w:val="007E38D8"/>
    <w:rsid w:val="007E3E87"/>
    <w:rsid w:val="007E3F3A"/>
    <w:rsid w:val="007E4DF2"/>
    <w:rsid w:val="007E5F5A"/>
    <w:rsid w:val="007E772F"/>
    <w:rsid w:val="007E78A0"/>
    <w:rsid w:val="007E7B89"/>
    <w:rsid w:val="007E7BD3"/>
    <w:rsid w:val="007E7D83"/>
    <w:rsid w:val="007F0789"/>
    <w:rsid w:val="007F0DF2"/>
    <w:rsid w:val="007F18E3"/>
    <w:rsid w:val="007F284A"/>
    <w:rsid w:val="007F5370"/>
    <w:rsid w:val="007F5F6C"/>
    <w:rsid w:val="007F6205"/>
    <w:rsid w:val="007F62B1"/>
    <w:rsid w:val="007F70E7"/>
    <w:rsid w:val="00800F80"/>
    <w:rsid w:val="00801CAC"/>
    <w:rsid w:val="00803E86"/>
    <w:rsid w:val="00804749"/>
    <w:rsid w:val="0080494C"/>
    <w:rsid w:val="00804E66"/>
    <w:rsid w:val="0080528D"/>
    <w:rsid w:val="008056A6"/>
    <w:rsid w:val="00805FCB"/>
    <w:rsid w:val="00806694"/>
    <w:rsid w:val="00807641"/>
    <w:rsid w:val="008076C9"/>
    <w:rsid w:val="00807C07"/>
    <w:rsid w:val="008108BD"/>
    <w:rsid w:val="00815569"/>
    <w:rsid w:val="00815B54"/>
    <w:rsid w:val="00816077"/>
    <w:rsid w:val="00816095"/>
    <w:rsid w:val="008160F5"/>
    <w:rsid w:val="00820DE3"/>
    <w:rsid w:val="00821B28"/>
    <w:rsid w:val="00822101"/>
    <w:rsid w:val="00822DA7"/>
    <w:rsid w:val="008235EF"/>
    <w:rsid w:val="008250CE"/>
    <w:rsid w:val="00825FC4"/>
    <w:rsid w:val="00826564"/>
    <w:rsid w:val="00827126"/>
    <w:rsid w:val="00830244"/>
    <w:rsid w:val="008312A5"/>
    <w:rsid w:val="00831E8A"/>
    <w:rsid w:val="00833249"/>
    <w:rsid w:val="0083329D"/>
    <w:rsid w:val="00833FF6"/>
    <w:rsid w:val="00837384"/>
    <w:rsid w:val="00837B72"/>
    <w:rsid w:val="00837DC9"/>
    <w:rsid w:val="0084085B"/>
    <w:rsid w:val="00841F85"/>
    <w:rsid w:val="00842311"/>
    <w:rsid w:val="0084329E"/>
    <w:rsid w:val="00847D37"/>
    <w:rsid w:val="00850262"/>
    <w:rsid w:val="00850F7D"/>
    <w:rsid w:val="00851D1E"/>
    <w:rsid w:val="008533B8"/>
    <w:rsid w:val="0085409C"/>
    <w:rsid w:val="00854189"/>
    <w:rsid w:val="0085441A"/>
    <w:rsid w:val="0085550E"/>
    <w:rsid w:val="008617CC"/>
    <w:rsid w:val="00861BCC"/>
    <w:rsid w:val="00862BC9"/>
    <w:rsid w:val="008640C8"/>
    <w:rsid w:val="00864170"/>
    <w:rsid w:val="00864797"/>
    <w:rsid w:val="00864ED9"/>
    <w:rsid w:val="00865358"/>
    <w:rsid w:val="0087055D"/>
    <w:rsid w:val="00870E58"/>
    <w:rsid w:val="00871C25"/>
    <w:rsid w:val="00872206"/>
    <w:rsid w:val="00872B59"/>
    <w:rsid w:val="0087476C"/>
    <w:rsid w:val="008759A5"/>
    <w:rsid w:val="00881920"/>
    <w:rsid w:val="00881A12"/>
    <w:rsid w:val="00881BCA"/>
    <w:rsid w:val="00881DBF"/>
    <w:rsid w:val="00881ED8"/>
    <w:rsid w:val="008823DC"/>
    <w:rsid w:val="00882DAD"/>
    <w:rsid w:val="00884765"/>
    <w:rsid w:val="008848AF"/>
    <w:rsid w:val="00884C69"/>
    <w:rsid w:val="00890991"/>
    <w:rsid w:val="008927B7"/>
    <w:rsid w:val="0089318A"/>
    <w:rsid w:val="008937C0"/>
    <w:rsid w:val="00895F85"/>
    <w:rsid w:val="00896E50"/>
    <w:rsid w:val="008A00D3"/>
    <w:rsid w:val="008A1813"/>
    <w:rsid w:val="008A1BCB"/>
    <w:rsid w:val="008A1EBB"/>
    <w:rsid w:val="008A3CC7"/>
    <w:rsid w:val="008A4631"/>
    <w:rsid w:val="008A4EC4"/>
    <w:rsid w:val="008A5D59"/>
    <w:rsid w:val="008A5F8D"/>
    <w:rsid w:val="008A6610"/>
    <w:rsid w:val="008A6E09"/>
    <w:rsid w:val="008A7165"/>
    <w:rsid w:val="008A7EEF"/>
    <w:rsid w:val="008B054F"/>
    <w:rsid w:val="008B07D9"/>
    <w:rsid w:val="008B0D5B"/>
    <w:rsid w:val="008B2636"/>
    <w:rsid w:val="008B2E8D"/>
    <w:rsid w:val="008B3A8D"/>
    <w:rsid w:val="008C1F2B"/>
    <w:rsid w:val="008C27F6"/>
    <w:rsid w:val="008C39C6"/>
    <w:rsid w:val="008C50D0"/>
    <w:rsid w:val="008C5EB1"/>
    <w:rsid w:val="008C6008"/>
    <w:rsid w:val="008C74DF"/>
    <w:rsid w:val="008D0E95"/>
    <w:rsid w:val="008D13C6"/>
    <w:rsid w:val="008D19C9"/>
    <w:rsid w:val="008D263B"/>
    <w:rsid w:val="008D4041"/>
    <w:rsid w:val="008D412D"/>
    <w:rsid w:val="008D42BB"/>
    <w:rsid w:val="008D5561"/>
    <w:rsid w:val="008D56F5"/>
    <w:rsid w:val="008D6BFE"/>
    <w:rsid w:val="008D6EC3"/>
    <w:rsid w:val="008D742B"/>
    <w:rsid w:val="008E2AA0"/>
    <w:rsid w:val="008E3F51"/>
    <w:rsid w:val="008E47E9"/>
    <w:rsid w:val="008E4ABA"/>
    <w:rsid w:val="008E7586"/>
    <w:rsid w:val="008F17AC"/>
    <w:rsid w:val="008F18F5"/>
    <w:rsid w:val="008F19DA"/>
    <w:rsid w:val="008F1B56"/>
    <w:rsid w:val="008F263F"/>
    <w:rsid w:val="008F2CB7"/>
    <w:rsid w:val="008F3E9B"/>
    <w:rsid w:val="008F674C"/>
    <w:rsid w:val="008F70E7"/>
    <w:rsid w:val="008F7705"/>
    <w:rsid w:val="008F785A"/>
    <w:rsid w:val="008F7DCC"/>
    <w:rsid w:val="00900433"/>
    <w:rsid w:val="00900F5C"/>
    <w:rsid w:val="00901AEB"/>
    <w:rsid w:val="00902290"/>
    <w:rsid w:val="009038A6"/>
    <w:rsid w:val="009042B4"/>
    <w:rsid w:val="00904815"/>
    <w:rsid w:val="009051D7"/>
    <w:rsid w:val="00910B54"/>
    <w:rsid w:val="00912122"/>
    <w:rsid w:val="00913258"/>
    <w:rsid w:val="0091400F"/>
    <w:rsid w:val="00914C21"/>
    <w:rsid w:val="009152A9"/>
    <w:rsid w:val="00920CF3"/>
    <w:rsid w:val="009271B6"/>
    <w:rsid w:val="00927430"/>
    <w:rsid w:val="009277CC"/>
    <w:rsid w:val="009347C9"/>
    <w:rsid w:val="00935C64"/>
    <w:rsid w:val="0093749E"/>
    <w:rsid w:val="00940BDC"/>
    <w:rsid w:val="00940BE2"/>
    <w:rsid w:val="00940C77"/>
    <w:rsid w:val="00940F82"/>
    <w:rsid w:val="00941446"/>
    <w:rsid w:val="00941674"/>
    <w:rsid w:val="0094257F"/>
    <w:rsid w:val="009430A1"/>
    <w:rsid w:val="0094407D"/>
    <w:rsid w:val="009456EA"/>
    <w:rsid w:val="00946082"/>
    <w:rsid w:val="00946654"/>
    <w:rsid w:val="009479B4"/>
    <w:rsid w:val="00950931"/>
    <w:rsid w:val="00950B11"/>
    <w:rsid w:val="009512BE"/>
    <w:rsid w:val="00952129"/>
    <w:rsid w:val="0095216E"/>
    <w:rsid w:val="00953BE1"/>
    <w:rsid w:val="00953C9A"/>
    <w:rsid w:val="0095436F"/>
    <w:rsid w:val="0095450B"/>
    <w:rsid w:val="009565BA"/>
    <w:rsid w:val="00961041"/>
    <w:rsid w:val="009612F4"/>
    <w:rsid w:val="009620C9"/>
    <w:rsid w:val="009624A7"/>
    <w:rsid w:val="00962F0E"/>
    <w:rsid w:val="00962FFD"/>
    <w:rsid w:val="00963322"/>
    <w:rsid w:val="00964F9E"/>
    <w:rsid w:val="0096516A"/>
    <w:rsid w:val="009651D6"/>
    <w:rsid w:val="00965312"/>
    <w:rsid w:val="00965671"/>
    <w:rsid w:val="00965E69"/>
    <w:rsid w:val="00966662"/>
    <w:rsid w:val="00966EF2"/>
    <w:rsid w:val="009678D7"/>
    <w:rsid w:val="00970A8F"/>
    <w:rsid w:val="00973033"/>
    <w:rsid w:val="0097308D"/>
    <w:rsid w:val="00973C40"/>
    <w:rsid w:val="00974925"/>
    <w:rsid w:val="00977820"/>
    <w:rsid w:val="00981325"/>
    <w:rsid w:val="009813AB"/>
    <w:rsid w:val="0098163F"/>
    <w:rsid w:val="00981768"/>
    <w:rsid w:val="00981B0D"/>
    <w:rsid w:val="00982489"/>
    <w:rsid w:val="00982975"/>
    <w:rsid w:val="0098399E"/>
    <w:rsid w:val="00983BE1"/>
    <w:rsid w:val="00984BC9"/>
    <w:rsid w:val="0098545D"/>
    <w:rsid w:val="00985DD0"/>
    <w:rsid w:val="009863F5"/>
    <w:rsid w:val="00986967"/>
    <w:rsid w:val="00987169"/>
    <w:rsid w:val="00987757"/>
    <w:rsid w:val="00987E22"/>
    <w:rsid w:val="009900B7"/>
    <w:rsid w:val="00990654"/>
    <w:rsid w:val="0099112A"/>
    <w:rsid w:val="00991B04"/>
    <w:rsid w:val="00991EBE"/>
    <w:rsid w:val="00991F9B"/>
    <w:rsid w:val="009923AE"/>
    <w:rsid w:val="009928ED"/>
    <w:rsid w:val="00992C67"/>
    <w:rsid w:val="00993D43"/>
    <w:rsid w:val="0099512B"/>
    <w:rsid w:val="00996011"/>
    <w:rsid w:val="00996CA7"/>
    <w:rsid w:val="009A14C9"/>
    <w:rsid w:val="009A1B8D"/>
    <w:rsid w:val="009A33E5"/>
    <w:rsid w:val="009A3FD6"/>
    <w:rsid w:val="009A40FF"/>
    <w:rsid w:val="009A49EB"/>
    <w:rsid w:val="009A4F6E"/>
    <w:rsid w:val="009A5E1C"/>
    <w:rsid w:val="009A638C"/>
    <w:rsid w:val="009A6BB9"/>
    <w:rsid w:val="009B01C5"/>
    <w:rsid w:val="009B0524"/>
    <w:rsid w:val="009B0846"/>
    <w:rsid w:val="009B15F2"/>
    <w:rsid w:val="009B24A2"/>
    <w:rsid w:val="009B2B7E"/>
    <w:rsid w:val="009B5716"/>
    <w:rsid w:val="009B7A79"/>
    <w:rsid w:val="009C152A"/>
    <w:rsid w:val="009C34B0"/>
    <w:rsid w:val="009C4466"/>
    <w:rsid w:val="009C4556"/>
    <w:rsid w:val="009C4D2E"/>
    <w:rsid w:val="009C5041"/>
    <w:rsid w:val="009C5129"/>
    <w:rsid w:val="009C58EF"/>
    <w:rsid w:val="009C5926"/>
    <w:rsid w:val="009C5F36"/>
    <w:rsid w:val="009C6301"/>
    <w:rsid w:val="009C7288"/>
    <w:rsid w:val="009C7B5E"/>
    <w:rsid w:val="009D06D5"/>
    <w:rsid w:val="009D1203"/>
    <w:rsid w:val="009D12CC"/>
    <w:rsid w:val="009D1A3C"/>
    <w:rsid w:val="009D475B"/>
    <w:rsid w:val="009D48F2"/>
    <w:rsid w:val="009D4D44"/>
    <w:rsid w:val="009D5928"/>
    <w:rsid w:val="009D5DB3"/>
    <w:rsid w:val="009D67BC"/>
    <w:rsid w:val="009D771E"/>
    <w:rsid w:val="009E0FB4"/>
    <w:rsid w:val="009E1D9C"/>
    <w:rsid w:val="009E2C50"/>
    <w:rsid w:val="009E30BD"/>
    <w:rsid w:val="009E57F5"/>
    <w:rsid w:val="009E65E2"/>
    <w:rsid w:val="009E7292"/>
    <w:rsid w:val="009E7CFD"/>
    <w:rsid w:val="009F048D"/>
    <w:rsid w:val="009F084D"/>
    <w:rsid w:val="009F0C4A"/>
    <w:rsid w:val="009F1012"/>
    <w:rsid w:val="009F1115"/>
    <w:rsid w:val="009F13D4"/>
    <w:rsid w:val="009F1898"/>
    <w:rsid w:val="009F2410"/>
    <w:rsid w:val="009F261E"/>
    <w:rsid w:val="009F2D98"/>
    <w:rsid w:val="009F3B41"/>
    <w:rsid w:val="009F4ACA"/>
    <w:rsid w:val="009F58EC"/>
    <w:rsid w:val="009F5C52"/>
    <w:rsid w:val="009F6043"/>
    <w:rsid w:val="00A00763"/>
    <w:rsid w:val="00A0114D"/>
    <w:rsid w:val="00A01625"/>
    <w:rsid w:val="00A026C7"/>
    <w:rsid w:val="00A029E9"/>
    <w:rsid w:val="00A046D6"/>
    <w:rsid w:val="00A04ACB"/>
    <w:rsid w:val="00A05302"/>
    <w:rsid w:val="00A0640B"/>
    <w:rsid w:val="00A070AC"/>
    <w:rsid w:val="00A07235"/>
    <w:rsid w:val="00A1048C"/>
    <w:rsid w:val="00A1237A"/>
    <w:rsid w:val="00A12B32"/>
    <w:rsid w:val="00A151CC"/>
    <w:rsid w:val="00A15C02"/>
    <w:rsid w:val="00A1617E"/>
    <w:rsid w:val="00A20908"/>
    <w:rsid w:val="00A21128"/>
    <w:rsid w:val="00A2316E"/>
    <w:rsid w:val="00A23343"/>
    <w:rsid w:val="00A24162"/>
    <w:rsid w:val="00A24810"/>
    <w:rsid w:val="00A25E54"/>
    <w:rsid w:val="00A30858"/>
    <w:rsid w:val="00A308CF"/>
    <w:rsid w:val="00A321D2"/>
    <w:rsid w:val="00A32603"/>
    <w:rsid w:val="00A327E5"/>
    <w:rsid w:val="00A329C7"/>
    <w:rsid w:val="00A34336"/>
    <w:rsid w:val="00A34D2F"/>
    <w:rsid w:val="00A351E5"/>
    <w:rsid w:val="00A35FCD"/>
    <w:rsid w:val="00A36290"/>
    <w:rsid w:val="00A36A67"/>
    <w:rsid w:val="00A3754A"/>
    <w:rsid w:val="00A401F7"/>
    <w:rsid w:val="00A40860"/>
    <w:rsid w:val="00A43B3B"/>
    <w:rsid w:val="00A43CEA"/>
    <w:rsid w:val="00A43DE0"/>
    <w:rsid w:val="00A442D9"/>
    <w:rsid w:val="00A44535"/>
    <w:rsid w:val="00A473E2"/>
    <w:rsid w:val="00A47880"/>
    <w:rsid w:val="00A4790A"/>
    <w:rsid w:val="00A47E3E"/>
    <w:rsid w:val="00A501BB"/>
    <w:rsid w:val="00A527AA"/>
    <w:rsid w:val="00A544F5"/>
    <w:rsid w:val="00A5505A"/>
    <w:rsid w:val="00A5671F"/>
    <w:rsid w:val="00A628CA"/>
    <w:rsid w:val="00A62964"/>
    <w:rsid w:val="00A62D24"/>
    <w:rsid w:val="00A6339C"/>
    <w:rsid w:val="00A6383B"/>
    <w:rsid w:val="00A64B4D"/>
    <w:rsid w:val="00A64D1D"/>
    <w:rsid w:val="00A6545A"/>
    <w:rsid w:val="00A675D7"/>
    <w:rsid w:val="00A6764E"/>
    <w:rsid w:val="00A67A1B"/>
    <w:rsid w:val="00A67CEE"/>
    <w:rsid w:val="00A726BD"/>
    <w:rsid w:val="00A72736"/>
    <w:rsid w:val="00A73A06"/>
    <w:rsid w:val="00A76B86"/>
    <w:rsid w:val="00A807B1"/>
    <w:rsid w:val="00A8259B"/>
    <w:rsid w:val="00A83A72"/>
    <w:rsid w:val="00A85B8B"/>
    <w:rsid w:val="00A85CD6"/>
    <w:rsid w:val="00A8669E"/>
    <w:rsid w:val="00A87CA2"/>
    <w:rsid w:val="00A90C40"/>
    <w:rsid w:val="00A921C8"/>
    <w:rsid w:val="00A922AE"/>
    <w:rsid w:val="00A92432"/>
    <w:rsid w:val="00A930FF"/>
    <w:rsid w:val="00A94F8B"/>
    <w:rsid w:val="00A953DC"/>
    <w:rsid w:val="00A95631"/>
    <w:rsid w:val="00A96355"/>
    <w:rsid w:val="00A969DD"/>
    <w:rsid w:val="00AA0637"/>
    <w:rsid w:val="00AA07AF"/>
    <w:rsid w:val="00AA0E43"/>
    <w:rsid w:val="00AA281E"/>
    <w:rsid w:val="00AA2F72"/>
    <w:rsid w:val="00AA55B5"/>
    <w:rsid w:val="00AA6103"/>
    <w:rsid w:val="00AA7763"/>
    <w:rsid w:val="00AA7CF4"/>
    <w:rsid w:val="00AB1524"/>
    <w:rsid w:val="00AB19B6"/>
    <w:rsid w:val="00AB3F28"/>
    <w:rsid w:val="00AB3F4B"/>
    <w:rsid w:val="00AB3FF2"/>
    <w:rsid w:val="00AB4577"/>
    <w:rsid w:val="00AB4891"/>
    <w:rsid w:val="00AB4C30"/>
    <w:rsid w:val="00AB4FF7"/>
    <w:rsid w:val="00AB5275"/>
    <w:rsid w:val="00AB52F1"/>
    <w:rsid w:val="00AB65D5"/>
    <w:rsid w:val="00AB723D"/>
    <w:rsid w:val="00AB7F6B"/>
    <w:rsid w:val="00AC0FF3"/>
    <w:rsid w:val="00AC374B"/>
    <w:rsid w:val="00AC3FB8"/>
    <w:rsid w:val="00AC481F"/>
    <w:rsid w:val="00AC56A5"/>
    <w:rsid w:val="00AD1394"/>
    <w:rsid w:val="00AD3775"/>
    <w:rsid w:val="00AD5AF8"/>
    <w:rsid w:val="00AD5F72"/>
    <w:rsid w:val="00AD682D"/>
    <w:rsid w:val="00AD685A"/>
    <w:rsid w:val="00AD7141"/>
    <w:rsid w:val="00AE09F5"/>
    <w:rsid w:val="00AE149D"/>
    <w:rsid w:val="00AE441B"/>
    <w:rsid w:val="00AE5442"/>
    <w:rsid w:val="00AE5668"/>
    <w:rsid w:val="00AE5EF1"/>
    <w:rsid w:val="00AE5FAC"/>
    <w:rsid w:val="00AE5FD1"/>
    <w:rsid w:val="00AE6290"/>
    <w:rsid w:val="00AE66EF"/>
    <w:rsid w:val="00AE6F53"/>
    <w:rsid w:val="00AF18EF"/>
    <w:rsid w:val="00AF1F42"/>
    <w:rsid w:val="00AF2212"/>
    <w:rsid w:val="00AF22F2"/>
    <w:rsid w:val="00AF2B5B"/>
    <w:rsid w:val="00AF4DE1"/>
    <w:rsid w:val="00AF55E6"/>
    <w:rsid w:val="00AF62B1"/>
    <w:rsid w:val="00AF682C"/>
    <w:rsid w:val="00AF68F8"/>
    <w:rsid w:val="00AF6ABB"/>
    <w:rsid w:val="00AF7F01"/>
    <w:rsid w:val="00B0089C"/>
    <w:rsid w:val="00B01000"/>
    <w:rsid w:val="00B0234B"/>
    <w:rsid w:val="00B04CFF"/>
    <w:rsid w:val="00B06EA9"/>
    <w:rsid w:val="00B10536"/>
    <w:rsid w:val="00B10DD9"/>
    <w:rsid w:val="00B11A1B"/>
    <w:rsid w:val="00B11A76"/>
    <w:rsid w:val="00B12CA3"/>
    <w:rsid w:val="00B13511"/>
    <w:rsid w:val="00B15D8D"/>
    <w:rsid w:val="00B1615F"/>
    <w:rsid w:val="00B166CD"/>
    <w:rsid w:val="00B16F38"/>
    <w:rsid w:val="00B17D30"/>
    <w:rsid w:val="00B203C4"/>
    <w:rsid w:val="00B203F8"/>
    <w:rsid w:val="00B21423"/>
    <w:rsid w:val="00B21ED3"/>
    <w:rsid w:val="00B22DFA"/>
    <w:rsid w:val="00B233E2"/>
    <w:rsid w:val="00B272DD"/>
    <w:rsid w:val="00B30172"/>
    <w:rsid w:val="00B3040A"/>
    <w:rsid w:val="00B30F74"/>
    <w:rsid w:val="00B313C9"/>
    <w:rsid w:val="00B33529"/>
    <w:rsid w:val="00B359B4"/>
    <w:rsid w:val="00B36189"/>
    <w:rsid w:val="00B3770F"/>
    <w:rsid w:val="00B37AFA"/>
    <w:rsid w:val="00B37E81"/>
    <w:rsid w:val="00B40680"/>
    <w:rsid w:val="00B40B36"/>
    <w:rsid w:val="00B40F7C"/>
    <w:rsid w:val="00B413B0"/>
    <w:rsid w:val="00B418D6"/>
    <w:rsid w:val="00B4232A"/>
    <w:rsid w:val="00B429FD"/>
    <w:rsid w:val="00B4349E"/>
    <w:rsid w:val="00B43D55"/>
    <w:rsid w:val="00B43DD1"/>
    <w:rsid w:val="00B444B4"/>
    <w:rsid w:val="00B445D7"/>
    <w:rsid w:val="00B452C4"/>
    <w:rsid w:val="00B50054"/>
    <w:rsid w:val="00B50CDC"/>
    <w:rsid w:val="00B50E98"/>
    <w:rsid w:val="00B52024"/>
    <w:rsid w:val="00B52124"/>
    <w:rsid w:val="00B52D11"/>
    <w:rsid w:val="00B60720"/>
    <w:rsid w:val="00B609EF"/>
    <w:rsid w:val="00B60A74"/>
    <w:rsid w:val="00B60DFB"/>
    <w:rsid w:val="00B622B8"/>
    <w:rsid w:val="00B622CC"/>
    <w:rsid w:val="00B6230F"/>
    <w:rsid w:val="00B62FD2"/>
    <w:rsid w:val="00B640B4"/>
    <w:rsid w:val="00B663AE"/>
    <w:rsid w:val="00B66E5B"/>
    <w:rsid w:val="00B7047D"/>
    <w:rsid w:val="00B70701"/>
    <w:rsid w:val="00B7249F"/>
    <w:rsid w:val="00B73E00"/>
    <w:rsid w:val="00B7423B"/>
    <w:rsid w:val="00B76B18"/>
    <w:rsid w:val="00B76F09"/>
    <w:rsid w:val="00B80759"/>
    <w:rsid w:val="00B80A19"/>
    <w:rsid w:val="00B8124A"/>
    <w:rsid w:val="00B81683"/>
    <w:rsid w:val="00B824DF"/>
    <w:rsid w:val="00B84BCC"/>
    <w:rsid w:val="00B8547D"/>
    <w:rsid w:val="00B86E57"/>
    <w:rsid w:val="00B8702B"/>
    <w:rsid w:val="00B87466"/>
    <w:rsid w:val="00B874AF"/>
    <w:rsid w:val="00B8750D"/>
    <w:rsid w:val="00B87883"/>
    <w:rsid w:val="00B879DB"/>
    <w:rsid w:val="00B91FDE"/>
    <w:rsid w:val="00B921E5"/>
    <w:rsid w:val="00B92821"/>
    <w:rsid w:val="00B928FE"/>
    <w:rsid w:val="00B92F0D"/>
    <w:rsid w:val="00B92F21"/>
    <w:rsid w:val="00B95496"/>
    <w:rsid w:val="00B95D6F"/>
    <w:rsid w:val="00B95F06"/>
    <w:rsid w:val="00B96289"/>
    <w:rsid w:val="00B970E9"/>
    <w:rsid w:val="00BA03B7"/>
    <w:rsid w:val="00BA0D6E"/>
    <w:rsid w:val="00BA1253"/>
    <w:rsid w:val="00BA2E89"/>
    <w:rsid w:val="00BA3AF7"/>
    <w:rsid w:val="00BA6DA5"/>
    <w:rsid w:val="00BB0C82"/>
    <w:rsid w:val="00BB1B37"/>
    <w:rsid w:val="00BB1B3A"/>
    <w:rsid w:val="00BB3143"/>
    <w:rsid w:val="00BB3706"/>
    <w:rsid w:val="00BB4D39"/>
    <w:rsid w:val="00BB4FBF"/>
    <w:rsid w:val="00BB602E"/>
    <w:rsid w:val="00BB69C8"/>
    <w:rsid w:val="00BB6B02"/>
    <w:rsid w:val="00BB7A1F"/>
    <w:rsid w:val="00BC041C"/>
    <w:rsid w:val="00BC064E"/>
    <w:rsid w:val="00BC0903"/>
    <w:rsid w:val="00BC09B6"/>
    <w:rsid w:val="00BC12FC"/>
    <w:rsid w:val="00BC21B2"/>
    <w:rsid w:val="00BC2381"/>
    <w:rsid w:val="00BC480C"/>
    <w:rsid w:val="00BC57BB"/>
    <w:rsid w:val="00BD0088"/>
    <w:rsid w:val="00BD17D9"/>
    <w:rsid w:val="00BD398A"/>
    <w:rsid w:val="00BD53F8"/>
    <w:rsid w:val="00BD64F5"/>
    <w:rsid w:val="00BD7D0D"/>
    <w:rsid w:val="00BE09FA"/>
    <w:rsid w:val="00BE1162"/>
    <w:rsid w:val="00BE3131"/>
    <w:rsid w:val="00BE3817"/>
    <w:rsid w:val="00BE3912"/>
    <w:rsid w:val="00BE44F4"/>
    <w:rsid w:val="00BE4F42"/>
    <w:rsid w:val="00BE62AB"/>
    <w:rsid w:val="00BF1C63"/>
    <w:rsid w:val="00BF2080"/>
    <w:rsid w:val="00BF399A"/>
    <w:rsid w:val="00BF4B30"/>
    <w:rsid w:val="00BF5375"/>
    <w:rsid w:val="00BF5FFB"/>
    <w:rsid w:val="00C006E5"/>
    <w:rsid w:val="00C020AD"/>
    <w:rsid w:val="00C02E76"/>
    <w:rsid w:val="00C030C6"/>
    <w:rsid w:val="00C043C9"/>
    <w:rsid w:val="00C0488C"/>
    <w:rsid w:val="00C05B1B"/>
    <w:rsid w:val="00C06586"/>
    <w:rsid w:val="00C06F52"/>
    <w:rsid w:val="00C0726A"/>
    <w:rsid w:val="00C07AE6"/>
    <w:rsid w:val="00C1034A"/>
    <w:rsid w:val="00C10AB5"/>
    <w:rsid w:val="00C1192B"/>
    <w:rsid w:val="00C13311"/>
    <w:rsid w:val="00C147B6"/>
    <w:rsid w:val="00C14C81"/>
    <w:rsid w:val="00C16253"/>
    <w:rsid w:val="00C165B4"/>
    <w:rsid w:val="00C20D04"/>
    <w:rsid w:val="00C2239B"/>
    <w:rsid w:val="00C22898"/>
    <w:rsid w:val="00C22AA4"/>
    <w:rsid w:val="00C23151"/>
    <w:rsid w:val="00C2508E"/>
    <w:rsid w:val="00C26385"/>
    <w:rsid w:val="00C27F0B"/>
    <w:rsid w:val="00C30E6A"/>
    <w:rsid w:val="00C318EA"/>
    <w:rsid w:val="00C31B72"/>
    <w:rsid w:val="00C3345A"/>
    <w:rsid w:val="00C33492"/>
    <w:rsid w:val="00C33596"/>
    <w:rsid w:val="00C345CD"/>
    <w:rsid w:val="00C34C66"/>
    <w:rsid w:val="00C34E79"/>
    <w:rsid w:val="00C35FAE"/>
    <w:rsid w:val="00C36517"/>
    <w:rsid w:val="00C378B6"/>
    <w:rsid w:val="00C402B9"/>
    <w:rsid w:val="00C413B9"/>
    <w:rsid w:val="00C46CE5"/>
    <w:rsid w:val="00C50423"/>
    <w:rsid w:val="00C50E7E"/>
    <w:rsid w:val="00C5122E"/>
    <w:rsid w:val="00C51AEB"/>
    <w:rsid w:val="00C52C23"/>
    <w:rsid w:val="00C52D28"/>
    <w:rsid w:val="00C55ACD"/>
    <w:rsid w:val="00C579B8"/>
    <w:rsid w:val="00C57E96"/>
    <w:rsid w:val="00C61E0B"/>
    <w:rsid w:val="00C61F4F"/>
    <w:rsid w:val="00C61F71"/>
    <w:rsid w:val="00C62C1B"/>
    <w:rsid w:val="00C635DE"/>
    <w:rsid w:val="00C63FAF"/>
    <w:rsid w:val="00C644C6"/>
    <w:rsid w:val="00C648F1"/>
    <w:rsid w:val="00C65520"/>
    <w:rsid w:val="00C65533"/>
    <w:rsid w:val="00C658D1"/>
    <w:rsid w:val="00C65ED9"/>
    <w:rsid w:val="00C666CE"/>
    <w:rsid w:val="00C706D8"/>
    <w:rsid w:val="00C709BB"/>
    <w:rsid w:val="00C716D2"/>
    <w:rsid w:val="00C71A22"/>
    <w:rsid w:val="00C728AA"/>
    <w:rsid w:val="00C736B8"/>
    <w:rsid w:val="00C73E38"/>
    <w:rsid w:val="00C74F94"/>
    <w:rsid w:val="00C75C98"/>
    <w:rsid w:val="00C76493"/>
    <w:rsid w:val="00C7723C"/>
    <w:rsid w:val="00C77F21"/>
    <w:rsid w:val="00C8029E"/>
    <w:rsid w:val="00C807D4"/>
    <w:rsid w:val="00C81A44"/>
    <w:rsid w:val="00C83963"/>
    <w:rsid w:val="00C8398B"/>
    <w:rsid w:val="00C83AC7"/>
    <w:rsid w:val="00C83EC4"/>
    <w:rsid w:val="00C840E2"/>
    <w:rsid w:val="00C857F8"/>
    <w:rsid w:val="00C86400"/>
    <w:rsid w:val="00C86422"/>
    <w:rsid w:val="00C867D2"/>
    <w:rsid w:val="00C86BEA"/>
    <w:rsid w:val="00C9010C"/>
    <w:rsid w:val="00C90158"/>
    <w:rsid w:val="00C9020B"/>
    <w:rsid w:val="00C9037F"/>
    <w:rsid w:val="00C9086A"/>
    <w:rsid w:val="00C9179C"/>
    <w:rsid w:val="00C9275B"/>
    <w:rsid w:val="00C941D7"/>
    <w:rsid w:val="00C96947"/>
    <w:rsid w:val="00C96B42"/>
    <w:rsid w:val="00CA0AA1"/>
    <w:rsid w:val="00CA2B71"/>
    <w:rsid w:val="00CA2D53"/>
    <w:rsid w:val="00CA33D1"/>
    <w:rsid w:val="00CA3EA2"/>
    <w:rsid w:val="00CA493F"/>
    <w:rsid w:val="00CA5392"/>
    <w:rsid w:val="00CA68F3"/>
    <w:rsid w:val="00CA6C11"/>
    <w:rsid w:val="00CA7177"/>
    <w:rsid w:val="00CB027A"/>
    <w:rsid w:val="00CB0848"/>
    <w:rsid w:val="00CB0913"/>
    <w:rsid w:val="00CB0A1A"/>
    <w:rsid w:val="00CB0DD0"/>
    <w:rsid w:val="00CB17C9"/>
    <w:rsid w:val="00CB20FB"/>
    <w:rsid w:val="00CB2712"/>
    <w:rsid w:val="00CB2C5E"/>
    <w:rsid w:val="00CB4026"/>
    <w:rsid w:val="00CB4267"/>
    <w:rsid w:val="00CB6AF4"/>
    <w:rsid w:val="00CB6BDF"/>
    <w:rsid w:val="00CB6FB9"/>
    <w:rsid w:val="00CC03BE"/>
    <w:rsid w:val="00CC0431"/>
    <w:rsid w:val="00CC0529"/>
    <w:rsid w:val="00CC08B9"/>
    <w:rsid w:val="00CC14BD"/>
    <w:rsid w:val="00CC1E34"/>
    <w:rsid w:val="00CC2628"/>
    <w:rsid w:val="00CC2D92"/>
    <w:rsid w:val="00CC3651"/>
    <w:rsid w:val="00CC43A2"/>
    <w:rsid w:val="00CC526E"/>
    <w:rsid w:val="00CC5346"/>
    <w:rsid w:val="00CC5A79"/>
    <w:rsid w:val="00CD047E"/>
    <w:rsid w:val="00CD056B"/>
    <w:rsid w:val="00CD05F7"/>
    <w:rsid w:val="00CD0B58"/>
    <w:rsid w:val="00CD0E19"/>
    <w:rsid w:val="00CD1634"/>
    <w:rsid w:val="00CD316F"/>
    <w:rsid w:val="00CD32E4"/>
    <w:rsid w:val="00CD4A21"/>
    <w:rsid w:val="00CD51E8"/>
    <w:rsid w:val="00CD5723"/>
    <w:rsid w:val="00CD5E4E"/>
    <w:rsid w:val="00CD6722"/>
    <w:rsid w:val="00CD67B4"/>
    <w:rsid w:val="00CD6873"/>
    <w:rsid w:val="00CE3700"/>
    <w:rsid w:val="00CE50C1"/>
    <w:rsid w:val="00CE5349"/>
    <w:rsid w:val="00CE5465"/>
    <w:rsid w:val="00CE6229"/>
    <w:rsid w:val="00CF1F9F"/>
    <w:rsid w:val="00CF2079"/>
    <w:rsid w:val="00CF311A"/>
    <w:rsid w:val="00CF3F2F"/>
    <w:rsid w:val="00CF59BD"/>
    <w:rsid w:val="00D00E79"/>
    <w:rsid w:val="00D026DD"/>
    <w:rsid w:val="00D02EC9"/>
    <w:rsid w:val="00D038BF"/>
    <w:rsid w:val="00D04C70"/>
    <w:rsid w:val="00D04FFD"/>
    <w:rsid w:val="00D05596"/>
    <w:rsid w:val="00D1230E"/>
    <w:rsid w:val="00D12834"/>
    <w:rsid w:val="00D12D19"/>
    <w:rsid w:val="00D13179"/>
    <w:rsid w:val="00D13FA7"/>
    <w:rsid w:val="00D145E0"/>
    <w:rsid w:val="00D14865"/>
    <w:rsid w:val="00D164F6"/>
    <w:rsid w:val="00D169BF"/>
    <w:rsid w:val="00D16E5E"/>
    <w:rsid w:val="00D17FC4"/>
    <w:rsid w:val="00D21B6F"/>
    <w:rsid w:val="00D23EAF"/>
    <w:rsid w:val="00D24745"/>
    <w:rsid w:val="00D27579"/>
    <w:rsid w:val="00D277B3"/>
    <w:rsid w:val="00D3319A"/>
    <w:rsid w:val="00D348AF"/>
    <w:rsid w:val="00D35809"/>
    <w:rsid w:val="00D3584F"/>
    <w:rsid w:val="00D36C98"/>
    <w:rsid w:val="00D401C0"/>
    <w:rsid w:val="00D407B6"/>
    <w:rsid w:val="00D409E1"/>
    <w:rsid w:val="00D421C3"/>
    <w:rsid w:val="00D4350A"/>
    <w:rsid w:val="00D436BC"/>
    <w:rsid w:val="00D43F7F"/>
    <w:rsid w:val="00D444A6"/>
    <w:rsid w:val="00D448D4"/>
    <w:rsid w:val="00D46B60"/>
    <w:rsid w:val="00D475C2"/>
    <w:rsid w:val="00D503BB"/>
    <w:rsid w:val="00D522B4"/>
    <w:rsid w:val="00D53B42"/>
    <w:rsid w:val="00D5611F"/>
    <w:rsid w:val="00D569F5"/>
    <w:rsid w:val="00D57602"/>
    <w:rsid w:val="00D57EC0"/>
    <w:rsid w:val="00D62DAB"/>
    <w:rsid w:val="00D6343B"/>
    <w:rsid w:val="00D6374C"/>
    <w:rsid w:val="00D63C79"/>
    <w:rsid w:val="00D64CE9"/>
    <w:rsid w:val="00D66C5B"/>
    <w:rsid w:val="00D70C83"/>
    <w:rsid w:val="00D714C9"/>
    <w:rsid w:val="00D72B9A"/>
    <w:rsid w:val="00D74DB9"/>
    <w:rsid w:val="00D7556A"/>
    <w:rsid w:val="00D76205"/>
    <w:rsid w:val="00D762D2"/>
    <w:rsid w:val="00D77391"/>
    <w:rsid w:val="00D801E2"/>
    <w:rsid w:val="00D805B4"/>
    <w:rsid w:val="00D80B2B"/>
    <w:rsid w:val="00D84470"/>
    <w:rsid w:val="00D849EF"/>
    <w:rsid w:val="00D855D1"/>
    <w:rsid w:val="00D93558"/>
    <w:rsid w:val="00D95289"/>
    <w:rsid w:val="00D9550C"/>
    <w:rsid w:val="00D97C9B"/>
    <w:rsid w:val="00DA100D"/>
    <w:rsid w:val="00DA1165"/>
    <w:rsid w:val="00DA24C2"/>
    <w:rsid w:val="00DA2641"/>
    <w:rsid w:val="00DA31CD"/>
    <w:rsid w:val="00DA5064"/>
    <w:rsid w:val="00DA59C5"/>
    <w:rsid w:val="00DA5C06"/>
    <w:rsid w:val="00DA5F56"/>
    <w:rsid w:val="00DB1B7E"/>
    <w:rsid w:val="00DB1DCF"/>
    <w:rsid w:val="00DB3755"/>
    <w:rsid w:val="00DB4C69"/>
    <w:rsid w:val="00DB5928"/>
    <w:rsid w:val="00DB5C13"/>
    <w:rsid w:val="00DB705D"/>
    <w:rsid w:val="00DC0A3F"/>
    <w:rsid w:val="00DC0BA1"/>
    <w:rsid w:val="00DC1B62"/>
    <w:rsid w:val="00DC2345"/>
    <w:rsid w:val="00DC259E"/>
    <w:rsid w:val="00DC2C76"/>
    <w:rsid w:val="00DC42DA"/>
    <w:rsid w:val="00DC47DC"/>
    <w:rsid w:val="00DC59E7"/>
    <w:rsid w:val="00DC5CB0"/>
    <w:rsid w:val="00DC6163"/>
    <w:rsid w:val="00DD03CA"/>
    <w:rsid w:val="00DD0FB6"/>
    <w:rsid w:val="00DD1456"/>
    <w:rsid w:val="00DD32A5"/>
    <w:rsid w:val="00DD3370"/>
    <w:rsid w:val="00DD39BE"/>
    <w:rsid w:val="00DD3F4C"/>
    <w:rsid w:val="00DD4672"/>
    <w:rsid w:val="00DD5229"/>
    <w:rsid w:val="00DD5780"/>
    <w:rsid w:val="00DD5B7F"/>
    <w:rsid w:val="00DD76C3"/>
    <w:rsid w:val="00DE0460"/>
    <w:rsid w:val="00DE04B8"/>
    <w:rsid w:val="00DE0EB9"/>
    <w:rsid w:val="00DE2310"/>
    <w:rsid w:val="00DE2A10"/>
    <w:rsid w:val="00DE32B6"/>
    <w:rsid w:val="00DE33DE"/>
    <w:rsid w:val="00DE475B"/>
    <w:rsid w:val="00DE58D4"/>
    <w:rsid w:val="00DE59ED"/>
    <w:rsid w:val="00DE5EC7"/>
    <w:rsid w:val="00DE607E"/>
    <w:rsid w:val="00DE6596"/>
    <w:rsid w:val="00DE7013"/>
    <w:rsid w:val="00DF14E8"/>
    <w:rsid w:val="00DF2621"/>
    <w:rsid w:val="00DF4318"/>
    <w:rsid w:val="00DF4F5A"/>
    <w:rsid w:val="00DF537C"/>
    <w:rsid w:val="00DF57ED"/>
    <w:rsid w:val="00DF77EF"/>
    <w:rsid w:val="00DF7A91"/>
    <w:rsid w:val="00E04435"/>
    <w:rsid w:val="00E05969"/>
    <w:rsid w:val="00E070DC"/>
    <w:rsid w:val="00E106DD"/>
    <w:rsid w:val="00E10B98"/>
    <w:rsid w:val="00E1187B"/>
    <w:rsid w:val="00E13ADA"/>
    <w:rsid w:val="00E141C4"/>
    <w:rsid w:val="00E14F70"/>
    <w:rsid w:val="00E15476"/>
    <w:rsid w:val="00E16AD7"/>
    <w:rsid w:val="00E20499"/>
    <w:rsid w:val="00E2172C"/>
    <w:rsid w:val="00E2468F"/>
    <w:rsid w:val="00E25A67"/>
    <w:rsid w:val="00E3183E"/>
    <w:rsid w:val="00E32578"/>
    <w:rsid w:val="00E32CD9"/>
    <w:rsid w:val="00E32F5D"/>
    <w:rsid w:val="00E33FE8"/>
    <w:rsid w:val="00E3409D"/>
    <w:rsid w:val="00E35358"/>
    <w:rsid w:val="00E36235"/>
    <w:rsid w:val="00E37795"/>
    <w:rsid w:val="00E378E6"/>
    <w:rsid w:val="00E37F0F"/>
    <w:rsid w:val="00E37FC1"/>
    <w:rsid w:val="00E4098B"/>
    <w:rsid w:val="00E40FB7"/>
    <w:rsid w:val="00E434EC"/>
    <w:rsid w:val="00E44DB0"/>
    <w:rsid w:val="00E45617"/>
    <w:rsid w:val="00E51AA9"/>
    <w:rsid w:val="00E52448"/>
    <w:rsid w:val="00E5274C"/>
    <w:rsid w:val="00E5332F"/>
    <w:rsid w:val="00E539F8"/>
    <w:rsid w:val="00E53AE2"/>
    <w:rsid w:val="00E54947"/>
    <w:rsid w:val="00E55B28"/>
    <w:rsid w:val="00E62E63"/>
    <w:rsid w:val="00E63106"/>
    <w:rsid w:val="00E6346D"/>
    <w:rsid w:val="00E63665"/>
    <w:rsid w:val="00E63F3C"/>
    <w:rsid w:val="00E650E4"/>
    <w:rsid w:val="00E6578E"/>
    <w:rsid w:val="00E65873"/>
    <w:rsid w:val="00E6634E"/>
    <w:rsid w:val="00E67C6B"/>
    <w:rsid w:val="00E7004F"/>
    <w:rsid w:val="00E718D5"/>
    <w:rsid w:val="00E722E9"/>
    <w:rsid w:val="00E74D17"/>
    <w:rsid w:val="00E75BEC"/>
    <w:rsid w:val="00E76565"/>
    <w:rsid w:val="00E76663"/>
    <w:rsid w:val="00E76E52"/>
    <w:rsid w:val="00E77409"/>
    <w:rsid w:val="00E818FB"/>
    <w:rsid w:val="00E819D1"/>
    <w:rsid w:val="00E8276A"/>
    <w:rsid w:val="00E82B2E"/>
    <w:rsid w:val="00E83302"/>
    <w:rsid w:val="00E8350C"/>
    <w:rsid w:val="00E83F9A"/>
    <w:rsid w:val="00E841A7"/>
    <w:rsid w:val="00E84EBF"/>
    <w:rsid w:val="00E85DB8"/>
    <w:rsid w:val="00E85E49"/>
    <w:rsid w:val="00E85FC4"/>
    <w:rsid w:val="00E86413"/>
    <w:rsid w:val="00E8668E"/>
    <w:rsid w:val="00E86ADA"/>
    <w:rsid w:val="00E875BA"/>
    <w:rsid w:val="00E92954"/>
    <w:rsid w:val="00E933FF"/>
    <w:rsid w:val="00E949D1"/>
    <w:rsid w:val="00E94CF4"/>
    <w:rsid w:val="00E94E61"/>
    <w:rsid w:val="00E956BA"/>
    <w:rsid w:val="00E95E56"/>
    <w:rsid w:val="00E97167"/>
    <w:rsid w:val="00E97B52"/>
    <w:rsid w:val="00EA041E"/>
    <w:rsid w:val="00EA0F32"/>
    <w:rsid w:val="00EA14C7"/>
    <w:rsid w:val="00EA24D4"/>
    <w:rsid w:val="00EA26F1"/>
    <w:rsid w:val="00EA2A65"/>
    <w:rsid w:val="00EA2EC1"/>
    <w:rsid w:val="00EA31EF"/>
    <w:rsid w:val="00EA32A1"/>
    <w:rsid w:val="00EA34E6"/>
    <w:rsid w:val="00EA3C82"/>
    <w:rsid w:val="00EA3E6D"/>
    <w:rsid w:val="00EA4224"/>
    <w:rsid w:val="00EA4795"/>
    <w:rsid w:val="00EA49E4"/>
    <w:rsid w:val="00EA6293"/>
    <w:rsid w:val="00EA7B77"/>
    <w:rsid w:val="00EB18C9"/>
    <w:rsid w:val="00EB2832"/>
    <w:rsid w:val="00EB2D5A"/>
    <w:rsid w:val="00EB3854"/>
    <w:rsid w:val="00EB4EB8"/>
    <w:rsid w:val="00EB7348"/>
    <w:rsid w:val="00EC3C9A"/>
    <w:rsid w:val="00EC41D5"/>
    <w:rsid w:val="00EC4395"/>
    <w:rsid w:val="00EC6EDF"/>
    <w:rsid w:val="00EC79C4"/>
    <w:rsid w:val="00ED0243"/>
    <w:rsid w:val="00ED08BD"/>
    <w:rsid w:val="00ED1404"/>
    <w:rsid w:val="00ED21F9"/>
    <w:rsid w:val="00ED23FA"/>
    <w:rsid w:val="00ED3804"/>
    <w:rsid w:val="00ED40DC"/>
    <w:rsid w:val="00ED53F7"/>
    <w:rsid w:val="00ED5A6A"/>
    <w:rsid w:val="00ED5BF4"/>
    <w:rsid w:val="00ED5E82"/>
    <w:rsid w:val="00ED691F"/>
    <w:rsid w:val="00ED71D4"/>
    <w:rsid w:val="00ED75D4"/>
    <w:rsid w:val="00ED79E7"/>
    <w:rsid w:val="00EE0AB2"/>
    <w:rsid w:val="00EE0B1E"/>
    <w:rsid w:val="00EE14B3"/>
    <w:rsid w:val="00EE1500"/>
    <w:rsid w:val="00EE1C71"/>
    <w:rsid w:val="00EE3709"/>
    <w:rsid w:val="00EE4BDF"/>
    <w:rsid w:val="00EE4C05"/>
    <w:rsid w:val="00EE4D0B"/>
    <w:rsid w:val="00EE564C"/>
    <w:rsid w:val="00EE5BC9"/>
    <w:rsid w:val="00EE5CB1"/>
    <w:rsid w:val="00EE644B"/>
    <w:rsid w:val="00EE777A"/>
    <w:rsid w:val="00EE7F52"/>
    <w:rsid w:val="00EF09BB"/>
    <w:rsid w:val="00EF2DFE"/>
    <w:rsid w:val="00EF5093"/>
    <w:rsid w:val="00EF5101"/>
    <w:rsid w:val="00EF65BE"/>
    <w:rsid w:val="00EF7E62"/>
    <w:rsid w:val="00F006D3"/>
    <w:rsid w:val="00F01C53"/>
    <w:rsid w:val="00F01F98"/>
    <w:rsid w:val="00F03D2F"/>
    <w:rsid w:val="00F04E33"/>
    <w:rsid w:val="00F06464"/>
    <w:rsid w:val="00F06A04"/>
    <w:rsid w:val="00F07CD6"/>
    <w:rsid w:val="00F104D8"/>
    <w:rsid w:val="00F111BC"/>
    <w:rsid w:val="00F1203E"/>
    <w:rsid w:val="00F1229B"/>
    <w:rsid w:val="00F13C67"/>
    <w:rsid w:val="00F161FB"/>
    <w:rsid w:val="00F16F43"/>
    <w:rsid w:val="00F23EDC"/>
    <w:rsid w:val="00F245DB"/>
    <w:rsid w:val="00F255A0"/>
    <w:rsid w:val="00F25809"/>
    <w:rsid w:val="00F2672F"/>
    <w:rsid w:val="00F30024"/>
    <w:rsid w:val="00F31D47"/>
    <w:rsid w:val="00F33077"/>
    <w:rsid w:val="00F333CE"/>
    <w:rsid w:val="00F336E4"/>
    <w:rsid w:val="00F348F8"/>
    <w:rsid w:val="00F355D4"/>
    <w:rsid w:val="00F35880"/>
    <w:rsid w:val="00F369BB"/>
    <w:rsid w:val="00F3723D"/>
    <w:rsid w:val="00F404B9"/>
    <w:rsid w:val="00F40513"/>
    <w:rsid w:val="00F40F10"/>
    <w:rsid w:val="00F4258E"/>
    <w:rsid w:val="00F427AF"/>
    <w:rsid w:val="00F42803"/>
    <w:rsid w:val="00F42CEE"/>
    <w:rsid w:val="00F42E34"/>
    <w:rsid w:val="00F43720"/>
    <w:rsid w:val="00F443A7"/>
    <w:rsid w:val="00F4672B"/>
    <w:rsid w:val="00F47050"/>
    <w:rsid w:val="00F4737B"/>
    <w:rsid w:val="00F47A28"/>
    <w:rsid w:val="00F50B4D"/>
    <w:rsid w:val="00F51BB4"/>
    <w:rsid w:val="00F53401"/>
    <w:rsid w:val="00F537A4"/>
    <w:rsid w:val="00F5489A"/>
    <w:rsid w:val="00F54D0F"/>
    <w:rsid w:val="00F54E19"/>
    <w:rsid w:val="00F57D56"/>
    <w:rsid w:val="00F60CED"/>
    <w:rsid w:val="00F614C9"/>
    <w:rsid w:val="00F61A4B"/>
    <w:rsid w:val="00F61B95"/>
    <w:rsid w:val="00F6217D"/>
    <w:rsid w:val="00F64C08"/>
    <w:rsid w:val="00F64EA4"/>
    <w:rsid w:val="00F64F99"/>
    <w:rsid w:val="00F653D4"/>
    <w:rsid w:val="00F659E7"/>
    <w:rsid w:val="00F65A2D"/>
    <w:rsid w:val="00F67A3F"/>
    <w:rsid w:val="00F67F70"/>
    <w:rsid w:val="00F7083A"/>
    <w:rsid w:val="00F71384"/>
    <w:rsid w:val="00F73D6A"/>
    <w:rsid w:val="00F74B5F"/>
    <w:rsid w:val="00F75C60"/>
    <w:rsid w:val="00F76D86"/>
    <w:rsid w:val="00F77FB9"/>
    <w:rsid w:val="00F8012D"/>
    <w:rsid w:val="00F81267"/>
    <w:rsid w:val="00F81B99"/>
    <w:rsid w:val="00F8268F"/>
    <w:rsid w:val="00F826A4"/>
    <w:rsid w:val="00F8297F"/>
    <w:rsid w:val="00F82F5A"/>
    <w:rsid w:val="00F837EF"/>
    <w:rsid w:val="00F83AA6"/>
    <w:rsid w:val="00F83CE7"/>
    <w:rsid w:val="00F843F1"/>
    <w:rsid w:val="00F862CD"/>
    <w:rsid w:val="00F8642F"/>
    <w:rsid w:val="00F869E4"/>
    <w:rsid w:val="00F86C85"/>
    <w:rsid w:val="00F871CA"/>
    <w:rsid w:val="00F9036C"/>
    <w:rsid w:val="00F912E6"/>
    <w:rsid w:val="00F9231E"/>
    <w:rsid w:val="00F93F27"/>
    <w:rsid w:val="00F94E99"/>
    <w:rsid w:val="00F9545E"/>
    <w:rsid w:val="00F9590A"/>
    <w:rsid w:val="00F96743"/>
    <w:rsid w:val="00F971E0"/>
    <w:rsid w:val="00F971EB"/>
    <w:rsid w:val="00F979BC"/>
    <w:rsid w:val="00FA005D"/>
    <w:rsid w:val="00FA0468"/>
    <w:rsid w:val="00FA08B4"/>
    <w:rsid w:val="00FA1204"/>
    <w:rsid w:val="00FA14BC"/>
    <w:rsid w:val="00FA1A83"/>
    <w:rsid w:val="00FA21F0"/>
    <w:rsid w:val="00FA2BCF"/>
    <w:rsid w:val="00FA6382"/>
    <w:rsid w:val="00FA68D5"/>
    <w:rsid w:val="00FB01B6"/>
    <w:rsid w:val="00FB0230"/>
    <w:rsid w:val="00FB1163"/>
    <w:rsid w:val="00FB19B9"/>
    <w:rsid w:val="00FB2828"/>
    <w:rsid w:val="00FB2C44"/>
    <w:rsid w:val="00FB3755"/>
    <w:rsid w:val="00FB3DEF"/>
    <w:rsid w:val="00FB4306"/>
    <w:rsid w:val="00FB56B8"/>
    <w:rsid w:val="00FB5C99"/>
    <w:rsid w:val="00FB6A75"/>
    <w:rsid w:val="00FB6C0A"/>
    <w:rsid w:val="00FB7976"/>
    <w:rsid w:val="00FB7E27"/>
    <w:rsid w:val="00FC0036"/>
    <w:rsid w:val="00FC1AE9"/>
    <w:rsid w:val="00FC1C13"/>
    <w:rsid w:val="00FC2613"/>
    <w:rsid w:val="00FC38D2"/>
    <w:rsid w:val="00FC3D71"/>
    <w:rsid w:val="00FC68CD"/>
    <w:rsid w:val="00FC6F11"/>
    <w:rsid w:val="00FC7176"/>
    <w:rsid w:val="00FC7819"/>
    <w:rsid w:val="00FC7D12"/>
    <w:rsid w:val="00FD0FAD"/>
    <w:rsid w:val="00FD11EB"/>
    <w:rsid w:val="00FD12F1"/>
    <w:rsid w:val="00FD1D34"/>
    <w:rsid w:val="00FD232B"/>
    <w:rsid w:val="00FD2B91"/>
    <w:rsid w:val="00FD2E03"/>
    <w:rsid w:val="00FD33E8"/>
    <w:rsid w:val="00FD388C"/>
    <w:rsid w:val="00FD4D62"/>
    <w:rsid w:val="00FD64C1"/>
    <w:rsid w:val="00FD69C6"/>
    <w:rsid w:val="00FD7B71"/>
    <w:rsid w:val="00FD7C8A"/>
    <w:rsid w:val="00FE1894"/>
    <w:rsid w:val="00FE2392"/>
    <w:rsid w:val="00FE2C23"/>
    <w:rsid w:val="00FE2FD4"/>
    <w:rsid w:val="00FE32D3"/>
    <w:rsid w:val="00FE601B"/>
    <w:rsid w:val="00FE6824"/>
    <w:rsid w:val="00FE691D"/>
    <w:rsid w:val="00FE7C3F"/>
    <w:rsid w:val="00FF3E11"/>
    <w:rsid w:val="00FF4582"/>
    <w:rsid w:val="00FF48AF"/>
    <w:rsid w:val="00FF67C4"/>
    <w:rsid w:val="00FF6AF4"/>
    <w:rsid w:val="00FF6C07"/>
    <w:rsid w:val="00FF7222"/>
    <w:rsid w:val="00FF72D7"/>
    <w:rsid w:val="00FF75E3"/>
    <w:rsid w:val="07B1E3DA"/>
    <w:rsid w:val="0822CA1E"/>
    <w:rsid w:val="0CE5117D"/>
    <w:rsid w:val="0E88D9FC"/>
    <w:rsid w:val="0EA47240"/>
    <w:rsid w:val="1B31C554"/>
    <w:rsid w:val="20238377"/>
    <w:rsid w:val="22497307"/>
    <w:rsid w:val="2474D265"/>
    <w:rsid w:val="29F56197"/>
    <w:rsid w:val="2B040479"/>
    <w:rsid w:val="2DF370F3"/>
    <w:rsid w:val="2E2A5153"/>
    <w:rsid w:val="2F8DE08E"/>
    <w:rsid w:val="3760A9B2"/>
    <w:rsid w:val="38D9FD87"/>
    <w:rsid w:val="39A0CD90"/>
    <w:rsid w:val="3BD75334"/>
    <w:rsid w:val="4319A76A"/>
    <w:rsid w:val="44E2DE27"/>
    <w:rsid w:val="465B09EA"/>
    <w:rsid w:val="473E7707"/>
    <w:rsid w:val="481D1A32"/>
    <w:rsid w:val="4B7CF97E"/>
    <w:rsid w:val="4C4D751A"/>
    <w:rsid w:val="4D83D11C"/>
    <w:rsid w:val="4DC5A0DD"/>
    <w:rsid w:val="4EC6A298"/>
    <w:rsid w:val="500F77FB"/>
    <w:rsid w:val="54AAFA1F"/>
    <w:rsid w:val="64DDC350"/>
    <w:rsid w:val="651B9702"/>
    <w:rsid w:val="67DC32B2"/>
    <w:rsid w:val="6845FD2F"/>
    <w:rsid w:val="6968CB12"/>
    <w:rsid w:val="6D3862C3"/>
    <w:rsid w:val="71747554"/>
    <w:rsid w:val="7A54B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E359B9"/>
  <w15:docId w15:val="{2A4EAB28-ECAB-440A-BF25-75C13656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58A3"/>
  </w:style>
  <w:style w:type="paragraph" w:styleId="Nagwek2">
    <w:name w:val="heading 2"/>
    <w:basedOn w:val="Normalny"/>
    <w:next w:val="Normalny"/>
    <w:link w:val="Nagwek2Znak"/>
    <w:uiPriority w:val="99"/>
    <w:qFormat/>
    <w:rsid w:val="005E2914"/>
    <w:pPr>
      <w:keepNext/>
      <w:keepLines/>
      <w:numPr>
        <w:ilvl w:val="1"/>
        <w:numId w:val="116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E2914"/>
    <w:pPr>
      <w:keepNext/>
      <w:keepLines/>
      <w:numPr>
        <w:ilvl w:val="2"/>
        <w:numId w:val="116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E2914"/>
    <w:pPr>
      <w:keepNext/>
      <w:keepLines/>
      <w:numPr>
        <w:ilvl w:val="3"/>
        <w:numId w:val="116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E2914"/>
    <w:pPr>
      <w:keepLines/>
      <w:numPr>
        <w:ilvl w:val="4"/>
        <w:numId w:val="116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E2914"/>
    <w:pPr>
      <w:keepLines/>
      <w:numPr>
        <w:ilvl w:val="5"/>
        <w:numId w:val="116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E2914"/>
    <w:pPr>
      <w:keepLines/>
      <w:numPr>
        <w:ilvl w:val="6"/>
        <w:numId w:val="116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E2914"/>
    <w:pPr>
      <w:keepLines/>
      <w:numPr>
        <w:ilvl w:val="7"/>
        <w:numId w:val="116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E2914"/>
    <w:pPr>
      <w:keepLines/>
      <w:numPr>
        <w:ilvl w:val="8"/>
        <w:numId w:val="116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414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14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14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14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14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44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99"/>
    <w:qFormat/>
    <w:rsid w:val="00C52C23"/>
    <w:pPr>
      <w:ind w:left="720"/>
      <w:contextualSpacing/>
    </w:pPr>
  </w:style>
  <w:style w:type="paragraph" w:customStyle="1" w:styleId="Default">
    <w:name w:val="Default"/>
    <w:uiPriority w:val="99"/>
    <w:rsid w:val="008D74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33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99"/>
    <w:locked/>
    <w:rsid w:val="006B644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1E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1EF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1EF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1E2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12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12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12C4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0F3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7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883"/>
  </w:style>
  <w:style w:type="paragraph" w:styleId="Stopka">
    <w:name w:val="footer"/>
    <w:basedOn w:val="Normalny"/>
    <w:link w:val="StopkaZnak"/>
    <w:uiPriority w:val="99"/>
    <w:unhideWhenUsed/>
    <w:rsid w:val="00B87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883"/>
  </w:style>
  <w:style w:type="character" w:styleId="Hipercze">
    <w:name w:val="Hyperlink"/>
    <w:basedOn w:val="Domylnaczcionkaakapitu"/>
    <w:uiPriority w:val="99"/>
    <w:unhideWhenUsed/>
    <w:rsid w:val="00205139"/>
    <w:rPr>
      <w:color w:val="0000FF"/>
      <w:u w:val="single"/>
    </w:rPr>
  </w:style>
  <w:style w:type="paragraph" w:styleId="Poprawka">
    <w:name w:val="Revision"/>
    <w:hidden/>
    <w:uiPriority w:val="99"/>
    <w:semiHidden/>
    <w:rsid w:val="003F2FA2"/>
    <w:pPr>
      <w:spacing w:after="0" w:line="240" w:lineRule="auto"/>
    </w:pPr>
  </w:style>
  <w:style w:type="table" w:customStyle="1" w:styleId="Tabela-Siatka2">
    <w:name w:val="Tabela - Siatka2"/>
    <w:basedOn w:val="Standardowy"/>
    <w:next w:val="Tabela-Siatka"/>
    <w:uiPriority w:val="39"/>
    <w:rsid w:val="005E0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394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394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56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5E2914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5E2914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5E2914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5E2914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5E2914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5E2914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5E2914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5E2914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customStyle="1" w:styleId="text-justify">
    <w:name w:val="text-justify"/>
    <w:basedOn w:val="Domylnaczcionkaakapitu"/>
    <w:rsid w:val="008A6E09"/>
  </w:style>
  <w:style w:type="character" w:customStyle="1" w:styleId="alb">
    <w:name w:val="a_lb"/>
    <w:basedOn w:val="Domylnaczcionkaakapitu"/>
    <w:rsid w:val="008A6E09"/>
  </w:style>
  <w:style w:type="paragraph" w:customStyle="1" w:styleId="Wyrnienie">
    <w:name w:val="Wyróżnienie"/>
    <w:basedOn w:val="Normalny"/>
    <w:next w:val="Normalny"/>
    <w:link w:val="WyrnienieZnak"/>
    <w:qFormat/>
    <w:rsid w:val="001B0A12"/>
    <w:pPr>
      <w:spacing w:after="240" w:line="276" w:lineRule="auto"/>
      <w:contextualSpacing/>
      <w:jc w:val="both"/>
    </w:pPr>
    <w:rPr>
      <w:rFonts w:ascii="Tahoma" w:eastAsia="Tahoma" w:hAnsi="Tahoma" w:cs="Tahoma"/>
      <w:b/>
      <w:color w:val="C02048"/>
    </w:rPr>
  </w:style>
  <w:style w:type="character" w:customStyle="1" w:styleId="WyrnienieZnak">
    <w:name w:val="Wyróżnienie Znak"/>
    <w:link w:val="Wyrnienie"/>
    <w:rsid w:val="001B0A12"/>
    <w:rPr>
      <w:rFonts w:ascii="Tahoma" w:eastAsia="Tahoma" w:hAnsi="Tahoma" w:cs="Tahoma"/>
      <w:b/>
      <w:color w:val="C02048"/>
    </w:rPr>
  </w:style>
  <w:style w:type="character" w:styleId="Uwydatnienie">
    <w:name w:val="Emphasis"/>
    <w:uiPriority w:val="20"/>
    <w:qFormat/>
    <w:rsid w:val="00EF5101"/>
    <w:rPr>
      <w:i w:val="0"/>
      <w:iCs/>
      <w:color w:val="C02048"/>
    </w:rPr>
  </w:style>
  <w:style w:type="character" w:styleId="Wyrnienieintensywne">
    <w:name w:val="Intense Emphasis"/>
    <w:uiPriority w:val="21"/>
    <w:qFormat/>
    <w:rsid w:val="006F0529"/>
    <w:rPr>
      <w:rFonts w:ascii="Tahoma" w:hAnsi="Tahoma"/>
      <w:b/>
      <w:color w:val="C02048"/>
      <w:sz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9038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3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6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40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4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ov.pl/web/gov/skorzystaj-z-programu-czyste-powietrze" TargetMode="External"/><Relationship Id="rId18" Type="http://schemas.openxmlformats.org/officeDocument/2006/relationships/fontTable" Target="fontTable.xml"/><Relationship Id="Rb0841afecd5d4d5e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cf88bdd2d0864037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gov.pl/web/gov/skorzystaj-z-programu-czyste-powietrze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ov.pl/web/gov/skorzystaj-z-programu-czyste-powietrz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tatni xmlns="b2200875-f5c9-4bd1-8bcf-8f32b71f99af">false</Ostatni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3E619102FAEE43BA928242D56E262F" ma:contentTypeVersion="3" ma:contentTypeDescription="Utwórz nowy dokument." ma:contentTypeScope="" ma:versionID="fc3cbb5f55a69339d31cc1999eac6ee3">
  <xsd:schema xmlns:xsd="http://www.w3.org/2001/XMLSchema" xmlns:xs="http://www.w3.org/2001/XMLSchema" xmlns:p="http://schemas.microsoft.com/office/2006/metadata/properties" xmlns:ns2="b2200875-f5c9-4bd1-8bcf-8f32b71f99af" targetNamespace="http://schemas.microsoft.com/office/2006/metadata/properties" ma:root="true" ma:fieldsID="41af5f8c7a62eb587c1b7c4d41c5d563" ns2:_="">
    <xsd:import namespace="b2200875-f5c9-4bd1-8bcf-8f32b71f99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Ostatn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200875-f5c9-4bd1-8bcf-8f32b71f99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Ostatni" ma:index="10" nillable="true" ma:displayName="Ostatni" ma:default="0" ma:internalName="Ostatn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B27B3-544D-4740-9F2F-FAD7409C9DD8}">
  <ds:schemaRefs>
    <ds:schemaRef ds:uri="http://schemas.microsoft.com/office/2006/metadata/properties"/>
    <ds:schemaRef ds:uri="http://schemas.microsoft.com/office/infopath/2007/PartnerControls"/>
    <ds:schemaRef ds:uri="b2200875-f5c9-4bd1-8bcf-8f32b71f99af"/>
  </ds:schemaRefs>
</ds:datastoreItem>
</file>

<file path=customXml/itemProps2.xml><?xml version="1.0" encoding="utf-8"?>
<ds:datastoreItem xmlns:ds="http://schemas.openxmlformats.org/officeDocument/2006/customXml" ds:itemID="{7E3B5121-AD1D-4B8D-8C2F-99B856D24A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E49CB6-61FF-4AFC-BC33-51A0967B1A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200875-f5c9-4bd1-8bcf-8f32b71f99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8884DE-6453-49D9-9292-2FCB681F4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9619</Words>
  <Characters>57720</Characters>
  <Application>Microsoft Office Word</Application>
  <DocSecurity>0</DocSecurity>
  <Lines>481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Wiktorowicz Andrzej</dc:creator>
  <cp:lastModifiedBy>Bartoszewski Paweł</cp:lastModifiedBy>
  <cp:revision>4</cp:revision>
  <cp:lastPrinted>2021-11-17T09:27:00Z</cp:lastPrinted>
  <dcterms:created xsi:type="dcterms:W3CDTF">2022-01-05T07:42:00Z</dcterms:created>
  <dcterms:modified xsi:type="dcterms:W3CDTF">2022-01-05T07:52:00Z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0x010100553E619102FAEE43BA928242D56E262F</vt:lpwstr>
  </property>
</Properties>
</file>